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15D75" w14:textId="77777777" w:rsidR="00290219" w:rsidRPr="00290219" w:rsidRDefault="00290219" w:rsidP="00290219">
      <w:pPr>
        <w:keepNext/>
        <w:tabs>
          <w:tab w:val="left" w:pos="4820"/>
        </w:tabs>
        <w:ind w:right="-1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290219">
        <w:rPr>
          <w:rFonts w:eastAsiaTheme="minorHAnsi"/>
          <w:b/>
          <w:sz w:val="28"/>
          <w:szCs w:val="28"/>
          <w:lang w:eastAsia="en-US"/>
        </w:rPr>
        <w:t>Информация</w:t>
      </w:r>
    </w:p>
    <w:p w14:paraId="026B31A4" w14:textId="081B29A1" w:rsidR="00290219" w:rsidRPr="00290219" w:rsidRDefault="00290219" w:rsidP="00290219">
      <w:pPr>
        <w:keepNext/>
        <w:tabs>
          <w:tab w:val="left" w:pos="4820"/>
        </w:tabs>
        <w:ind w:right="-1"/>
        <w:jc w:val="both"/>
        <w:outlineLvl w:val="0"/>
        <w:rPr>
          <w:b/>
          <w:sz w:val="28"/>
          <w:szCs w:val="28"/>
        </w:rPr>
      </w:pPr>
      <w:r w:rsidRPr="00290219">
        <w:rPr>
          <w:rFonts w:eastAsiaTheme="minorHAnsi"/>
          <w:b/>
          <w:sz w:val="28"/>
          <w:szCs w:val="28"/>
          <w:lang w:eastAsia="en-US"/>
        </w:rPr>
        <w:t xml:space="preserve">к </w:t>
      </w:r>
      <w:r w:rsidRPr="00290219">
        <w:rPr>
          <w:b/>
          <w:sz w:val="28"/>
          <w:szCs w:val="28"/>
        </w:rPr>
        <w:t xml:space="preserve">административному регламенту предоставления муниципальной услуги </w:t>
      </w:r>
      <w:r w:rsidR="00C372C9">
        <w:rPr>
          <w:b/>
          <w:sz w:val="28"/>
          <w:szCs w:val="28"/>
        </w:rPr>
        <w:t>«Прием заявления о постановке на учет для зачисления в образовательную организацию, реализующую основную программу дошкольного образования»</w:t>
      </w:r>
    </w:p>
    <w:p w14:paraId="655C15C6" w14:textId="77777777" w:rsidR="00290219" w:rsidRDefault="0029021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0FA2662F" w14:textId="77777777" w:rsidR="00C372C9" w:rsidRPr="002B6771" w:rsidRDefault="00C372C9" w:rsidP="00C372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Местонахождение и почтовый адрес управления </w:t>
      </w:r>
      <w:proofErr w:type="gramStart"/>
      <w:r>
        <w:rPr>
          <w:sz w:val="28"/>
          <w:szCs w:val="28"/>
        </w:rPr>
        <w:t xml:space="preserve">образования:   </w:t>
      </w:r>
      <w:proofErr w:type="gramEnd"/>
      <w:r>
        <w:rPr>
          <w:sz w:val="28"/>
          <w:szCs w:val="28"/>
        </w:rPr>
        <w:t xml:space="preserve">              150003</w:t>
      </w:r>
      <w:r w:rsidRPr="002B6771">
        <w:rPr>
          <w:sz w:val="28"/>
          <w:szCs w:val="28"/>
        </w:rPr>
        <w:t>, г.</w:t>
      </w:r>
      <w:r>
        <w:rPr>
          <w:sz w:val="28"/>
          <w:szCs w:val="28"/>
        </w:rPr>
        <w:t xml:space="preserve"> Ярославль, ул. З. Космодемьянской, д. 10 А.</w:t>
      </w:r>
    </w:p>
    <w:p w14:paraId="6436DBE9" w14:textId="77777777" w:rsidR="00C372C9" w:rsidRPr="00BB0F59" w:rsidRDefault="00C372C9" w:rsidP="00C372C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Сайт управления образования: </w:t>
      </w:r>
      <w:hyperlink r:id="rId5" w:history="1">
        <w:r w:rsidRPr="008F7BDD">
          <w:rPr>
            <w:rStyle w:val="a3"/>
            <w:sz w:val="28"/>
            <w:szCs w:val="28"/>
            <w:lang w:val="en-US"/>
          </w:rPr>
          <w:t>www</w:t>
        </w:r>
        <w:r w:rsidRPr="008F7BDD">
          <w:rPr>
            <w:rStyle w:val="a3"/>
            <w:sz w:val="28"/>
            <w:szCs w:val="28"/>
          </w:rPr>
          <w:t>.yamr.edu.yar.ru</w:t>
        </w:r>
      </w:hyperlink>
    </w:p>
    <w:p w14:paraId="279F5462" w14:textId="77777777" w:rsidR="00C372C9" w:rsidRPr="00BB0F59" w:rsidRDefault="00C372C9" w:rsidP="00C372C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управления образования: </w:t>
      </w:r>
    </w:p>
    <w:p w14:paraId="26750C2B" w14:textId="77777777" w:rsidR="00C372C9" w:rsidRDefault="00C372C9" w:rsidP="00C372C9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811FF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hyperlink r:id="rId6" w:history="1">
        <w:r w:rsidRPr="00A74123">
          <w:rPr>
            <w:rStyle w:val="a3"/>
            <w:sz w:val="28"/>
            <w:szCs w:val="28"/>
            <w:lang w:val="en-US"/>
          </w:rPr>
          <w:t>sekretarobr</w:t>
        </w:r>
        <w:r w:rsidRPr="00A74123">
          <w:rPr>
            <w:rStyle w:val="a3"/>
            <w:sz w:val="28"/>
            <w:szCs w:val="28"/>
          </w:rPr>
          <w:t>@</w:t>
        </w:r>
        <w:r w:rsidRPr="00A74123">
          <w:rPr>
            <w:rStyle w:val="a3"/>
            <w:sz w:val="28"/>
            <w:szCs w:val="28"/>
            <w:lang w:val="en-US"/>
          </w:rPr>
          <w:t>yamo</w:t>
        </w:r>
        <w:r w:rsidRPr="00A74123">
          <w:rPr>
            <w:rStyle w:val="a3"/>
            <w:sz w:val="28"/>
            <w:szCs w:val="28"/>
          </w:rPr>
          <w:t>.</w:t>
        </w:r>
        <w:r w:rsidRPr="00A74123">
          <w:rPr>
            <w:rStyle w:val="a3"/>
            <w:sz w:val="28"/>
            <w:szCs w:val="28"/>
            <w:lang w:val="en-US"/>
          </w:rPr>
          <w:t>adm</w:t>
        </w:r>
        <w:r w:rsidRPr="00A74123">
          <w:rPr>
            <w:rStyle w:val="a3"/>
            <w:sz w:val="28"/>
            <w:szCs w:val="28"/>
          </w:rPr>
          <w:t>.</w:t>
        </w:r>
        <w:r w:rsidRPr="00A74123">
          <w:rPr>
            <w:rStyle w:val="a3"/>
            <w:sz w:val="28"/>
            <w:szCs w:val="28"/>
            <w:lang w:val="en-US"/>
          </w:rPr>
          <w:t>yar</w:t>
        </w:r>
        <w:r w:rsidRPr="00A74123">
          <w:rPr>
            <w:rStyle w:val="a3"/>
            <w:sz w:val="28"/>
            <w:szCs w:val="28"/>
          </w:rPr>
          <w:t>.</w:t>
        </w:r>
        <w:proofErr w:type="spellStart"/>
        <w:r w:rsidRPr="00A7412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14:paraId="73609BEB" w14:textId="77777777" w:rsidR="00C372C9" w:rsidRDefault="00C372C9" w:rsidP="00C372C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Справочный телефон управления образования: 8 (4852) 25-23-23</w:t>
      </w:r>
    </w:p>
    <w:p w14:paraId="5C4A7F74" w14:textId="77777777" w:rsidR="00C372C9" w:rsidRPr="00811FF6" w:rsidRDefault="00C372C9" w:rsidP="00C372C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Факс: 8 (4852) 72-13-79</w:t>
      </w:r>
    </w:p>
    <w:p w14:paraId="3108735D" w14:textId="638165A7" w:rsidR="00C372C9" w:rsidRDefault="00C372C9" w:rsidP="00C372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</w:t>
      </w:r>
      <w:r w:rsidRPr="002B6771">
        <w:rPr>
          <w:sz w:val="28"/>
          <w:szCs w:val="28"/>
        </w:rPr>
        <w:t xml:space="preserve"> работы: понедельник</w:t>
      </w:r>
      <w:r>
        <w:rPr>
          <w:sz w:val="28"/>
          <w:szCs w:val="28"/>
        </w:rPr>
        <w:t xml:space="preserve"> - </w:t>
      </w:r>
      <w:r w:rsidRPr="002B6771">
        <w:rPr>
          <w:sz w:val="28"/>
          <w:szCs w:val="28"/>
        </w:rPr>
        <w:t>четверг</w:t>
      </w:r>
      <w:r>
        <w:rPr>
          <w:sz w:val="28"/>
          <w:szCs w:val="28"/>
        </w:rPr>
        <w:t xml:space="preserve"> с 8.30 до 17.3</w:t>
      </w:r>
      <w:r w:rsidRPr="002B6771">
        <w:rPr>
          <w:sz w:val="28"/>
          <w:szCs w:val="28"/>
        </w:rPr>
        <w:t>0 часов;</w:t>
      </w:r>
      <w:r>
        <w:rPr>
          <w:sz w:val="28"/>
          <w:szCs w:val="28"/>
        </w:rPr>
        <w:t xml:space="preserve"> пятница     с 8.30 до 16.30 часов;</w:t>
      </w:r>
      <w:r w:rsidRPr="002B6771">
        <w:rPr>
          <w:sz w:val="28"/>
          <w:szCs w:val="28"/>
        </w:rPr>
        <w:t xml:space="preserve"> обеденный перерыв с 12.00 до 12.</w:t>
      </w:r>
      <w:r>
        <w:rPr>
          <w:sz w:val="28"/>
          <w:szCs w:val="28"/>
        </w:rPr>
        <w:t>48</w:t>
      </w:r>
      <w:r w:rsidRPr="002B6771">
        <w:rPr>
          <w:sz w:val="28"/>
          <w:szCs w:val="28"/>
        </w:rPr>
        <w:t>; выходные дни - суббота</w:t>
      </w:r>
      <w:r>
        <w:rPr>
          <w:sz w:val="28"/>
          <w:szCs w:val="28"/>
        </w:rPr>
        <w:t xml:space="preserve"> </w:t>
      </w:r>
      <w:r w:rsidRPr="002B6771">
        <w:rPr>
          <w:sz w:val="28"/>
          <w:szCs w:val="28"/>
        </w:rPr>
        <w:t>и воскресенье.</w:t>
      </w:r>
    </w:p>
    <w:p w14:paraId="0990E414" w14:textId="29016771" w:rsidR="00C372C9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Адрес л</w:t>
      </w:r>
      <w:r w:rsidR="00061728" w:rsidRPr="00120939">
        <w:rPr>
          <w:sz w:val="28"/>
          <w:szCs w:val="28"/>
        </w:rPr>
        <w:t>ичн</w:t>
      </w:r>
      <w:r>
        <w:rPr>
          <w:sz w:val="28"/>
          <w:szCs w:val="28"/>
        </w:rPr>
        <w:t>ого</w:t>
      </w:r>
      <w:r w:rsidR="00061728" w:rsidRPr="00120939">
        <w:rPr>
          <w:sz w:val="28"/>
          <w:szCs w:val="28"/>
        </w:rPr>
        <w:t xml:space="preserve"> кабинет</w:t>
      </w:r>
      <w:r>
        <w:rPr>
          <w:sz w:val="28"/>
          <w:szCs w:val="28"/>
        </w:rPr>
        <w:t>а</w:t>
      </w:r>
      <w:r w:rsidR="00061728" w:rsidRPr="00120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портала </w:t>
      </w:r>
      <w:r w:rsidRPr="00CC20A6">
        <w:rPr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«функций» для информирования граждан и организаций о направлении им от государственных органов, органов местного самоуправления, государственных муниципальных учреждений, иных организаций, осуществляющих публично значимые функции, уведомлений и (или) документов в почтовых отправлениях в форме электронного документа» </w:t>
      </w:r>
      <w:r>
        <w:rPr>
          <w:sz w:val="28"/>
          <w:szCs w:val="28"/>
        </w:rPr>
        <w:t xml:space="preserve">- </w:t>
      </w:r>
      <w:r w:rsidR="00061728" w:rsidRPr="00120939">
        <w:rPr>
          <w:sz w:val="28"/>
          <w:szCs w:val="28"/>
        </w:rPr>
        <w:t>https://www.gosuslugi.ru/</w:t>
      </w:r>
      <w:r>
        <w:rPr>
          <w:sz w:val="28"/>
          <w:szCs w:val="28"/>
        </w:rPr>
        <w:t>.</w:t>
      </w:r>
    </w:p>
    <w:p w14:paraId="05BB5F0E" w14:textId="027ADA1B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3E0E0165" w14:textId="3A585364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6983E9AF" w14:textId="04A8CDEC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5AF08710" w14:textId="587A50B8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67778FDD" w14:textId="70D6F623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01AD894A" w14:textId="79789700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2245C0E8" w14:textId="69065008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3239353F" w14:textId="57BC92C5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78576415" w14:textId="35EA1B77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712C6DA8" w14:textId="5077C688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1E083D07" w14:textId="3D1A056B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2A4EA57A" w14:textId="262EF75D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72D46D8B" w14:textId="5A7B67A1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4B436853" w14:textId="74061403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283AAB75" w14:textId="6DD05E6D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6DC35AE7" w14:textId="7A8351EA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1AEA83E8" w14:textId="31D32589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0C53D2D6" w14:textId="06CC1BF6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5F595307" w14:textId="00D32942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3FE28A2A" w14:textId="77777777" w:rsidR="00CC20A6" w:rsidRDefault="00CC20A6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0334F343" w14:textId="77777777" w:rsidR="00C372C9" w:rsidRPr="00C372C9" w:rsidRDefault="00C372C9" w:rsidP="00C372C9">
      <w:pPr>
        <w:jc w:val="center"/>
        <w:rPr>
          <w:b/>
          <w:sz w:val="28"/>
          <w:szCs w:val="28"/>
        </w:rPr>
      </w:pPr>
      <w:r w:rsidRPr="00C372C9">
        <w:rPr>
          <w:b/>
          <w:sz w:val="28"/>
          <w:szCs w:val="28"/>
        </w:rPr>
        <w:lastRenderedPageBreak/>
        <w:t>Перечень образовательных организаций, оказывающих услугу по приему заявления о постановке на учет для зачисления в образовательную организацию, реализующую основную общеобразовательную программу дошкольного образования</w:t>
      </w:r>
    </w:p>
    <w:tbl>
      <w:tblPr>
        <w:tblpPr w:leftFromText="180" w:rightFromText="180" w:vertAnchor="page" w:horzAnchor="margin" w:tblpY="379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2552"/>
        <w:gridCol w:w="2835"/>
        <w:gridCol w:w="1134"/>
      </w:tblGrid>
      <w:tr w:rsidR="00C372C9" w:rsidRPr="00C372C9" w14:paraId="0BA3E35E" w14:textId="77777777" w:rsidTr="009D5BC8">
        <w:trPr>
          <w:trHeight w:val="699"/>
        </w:trPr>
        <w:tc>
          <w:tcPr>
            <w:tcW w:w="675" w:type="dxa"/>
          </w:tcPr>
          <w:p w14:paraId="2164FE7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№</w:t>
            </w:r>
          </w:p>
          <w:p w14:paraId="3A82429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14:paraId="3241904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52" w:type="dxa"/>
            <w:vAlign w:val="center"/>
          </w:tcPr>
          <w:p w14:paraId="184872BF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2835" w:type="dxa"/>
            <w:vAlign w:val="center"/>
          </w:tcPr>
          <w:p w14:paraId="2E66CE6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Контактный телефон,</w:t>
            </w:r>
          </w:p>
          <w:p w14:paraId="3908DDB2" w14:textId="77777777" w:rsidR="00C372C9" w:rsidRPr="00C372C9" w:rsidRDefault="00C372C9" w:rsidP="00C372C9">
            <w:pPr>
              <w:jc w:val="center"/>
              <w:rPr>
                <w:sz w:val="20"/>
                <w:szCs w:val="20"/>
                <w:lang w:val="en-US"/>
              </w:rPr>
            </w:pPr>
            <w:r w:rsidRPr="00C372C9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1134" w:type="dxa"/>
            <w:vAlign w:val="center"/>
          </w:tcPr>
          <w:p w14:paraId="242DC9D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График приема</w:t>
            </w:r>
          </w:p>
        </w:tc>
      </w:tr>
      <w:tr w:rsidR="00C372C9" w:rsidRPr="00C372C9" w14:paraId="6C26B9C5" w14:textId="77777777" w:rsidTr="009D5BC8">
        <w:trPr>
          <w:trHeight w:val="1940"/>
        </w:trPr>
        <w:tc>
          <w:tcPr>
            <w:tcW w:w="675" w:type="dxa"/>
          </w:tcPr>
          <w:p w14:paraId="2956467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6DDA41B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№1 «Красная шапочка» Ярославского муниципального района </w:t>
            </w:r>
          </w:p>
        </w:tc>
        <w:tc>
          <w:tcPr>
            <w:tcW w:w="2552" w:type="dxa"/>
            <w:vAlign w:val="center"/>
          </w:tcPr>
          <w:p w14:paraId="6917ADF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150522</w:t>
            </w:r>
          </w:p>
          <w:p w14:paraId="4C79EE9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proofErr w:type="spellStart"/>
            <w:r w:rsidRPr="00C372C9">
              <w:rPr>
                <w:sz w:val="20"/>
                <w:szCs w:val="20"/>
              </w:rPr>
              <w:t>р.п</w:t>
            </w:r>
            <w:proofErr w:type="spellEnd"/>
            <w:r w:rsidRPr="00C372C9">
              <w:rPr>
                <w:sz w:val="20"/>
                <w:szCs w:val="20"/>
              </w:rPr>
              <w:t>. Красные ткачи</w:t>
            </w:r>
          </w:p>
          <w:p w14:paraId="7CC3EFF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Б. Октябрьская д.15 а</w:t>
            </w:r>
          </w:p>
          <w:p w14:paraId="03DA15BA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6080343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315F41C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2E6B1A14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5DD4403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32B14F3C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73979E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43-40-</w:t>
            </w:r>
            <w:hyperlink r:id="rId7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mdou.shapochka1@mail.ru</w:t>
              </w:r>
            </w:hyperlink>
            <w:r w:rsidRPr="00C37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3075DBA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5CA3803C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077B6B9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24DA777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17:00</w:t>
            </w:r>
          </w:p>
        </w:tc>
      </w:tr>
      <w:tr w:rsidR="00C372C9" w:rsidRPr="00C372C9" w14:paraId="043C989B" w14:textId="77777777" w:rsidTr="009D5BC8">
        <w:trPr>
          <w:trHeight w:val="1677"/>
        </w:trPr>
        <w:tc>
          <w:tcPr>
            <w:tcW w:w="675" w:type="dxa"/>
          </w:tcPr>
          <w:p w14:paraId="24B19FB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D49381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№2 «Солнышко» Ярославского муниципального района </w:t>
            </w:r>
          </w:p>
        </w:tc>
        <w:tc>
          <w:tcPr>
            <w:tcW w:w="2552" w:type="dxa"/>
            <w:vAlign w:val="center"/>
          </w:tcPr>
          <w:p w14:paraId="0CF90FC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150545</w:t>
            </w:r>
          </w:p>
          <w:p w14:paraId="49DE840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п. Дубки, ул. Труда, д.1а</w:t>
            </w:r>
          </w:p>
          <w:p w14:paraId="787BF8BA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4701DEE5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2DD0E39D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41B8D181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6A4A290A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3A15430B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CB9D1B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43-04-93</w:t>
            </w:r>
          </w:p>
          <w:p w14:paraId="5FB02A3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8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ds_2_sun@mail.ru</w:t>
              </w:r>
            </w:hyperlink>
          </w:p>
          <w:p w14:paraId="04501856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FC24FFF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2C839852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4F773B7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2C31D8A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F50E831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E866C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47BAFAD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6B35E63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0DCCC8B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17:00</w:t>
            </w:r>
          </w:p>
        </w:tc>
      </w:tr>
      <w:tr w:rsidR="00C372C9" w:rsidRPr="00C372C9" w14:paraId="35FC9810" w14:textId="77777777" w:rsidTr="009D5BC8">
        <w:trPr>
          <w:trHeight w:val="150"/>
        </w:trPr>
        <w:tc>
          <w:tcPr>
            <w:tcW w:w="675" w:type="dxa"/>
          </w:tcPr>
          <w:p w14:paraId="23B7256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4423025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№3 «Ивушка» Ярославского муниципального района </w:t>
            </w:r>
          </w:p>
        </w:tc>
        <w:tc>
          <w:tcPr>
            <w:tcW w:w="2552" w:type="dxa"/>
            <w:vAlign w:val="center"/>
          </w:tcPr>
          <w:p w14:paraId="0E1D8B3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150507, </w:t>
            </w:r>
          </w:p>
          <w:p w14:paraId="1E736F8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п. </w:t>
            </w:r>
            <w:proofErr w:type="spellStart"/>
            <w:proofErr w:type="gramStart"/>
            <w:r w:rsidRPr="00C372C9">
              <w:rPr>
                <w:sz w:val="20"/>
                <w:szCs w:val="20"/>
              </w:rPr>
              <w:t>Ивняки,ул</w:t>
            </w:r>
            <w:proofErr w:type="spellEnd"/>
            <w:r w:rsidRPr="00C372C9">
              <w:rPr>
                <w:sz w:val="20"/>
                <w:szCs w:val="20"/>
              </w:rPr>
              <w:t>.</w:t>
            </w:r>
            <w:proofErr w:type="gramEnd"/>
            <w:r w:rsidRPr="00C372C9">
              <w:rPr>
                <w:sz w:val="20"/>
                <w:szCs w:val="20"/>
              </w:rPr>
              <w:t xml:space="preserve"> Центральная, д.11</w:t>
            </w:r>
          </w:p>
        </w:tc>
        <w:tc>
          <w:tcPr>
            <w:tcW w:w="2835" w:type="dxa"/>
            <w:vAlign w:val="center"/>
          </w:tcPr>
          <w:p w14:paraId="4D89D1F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59-36-17</w:t>
            </w:r>
          </w:p>
          <w:p w14:paraId="3B483D8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9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ds3ivushka@rambler.ru</w:t>
              </w:r>
            </w:hyperlink>
            <w:r w:rsidRPr="00C37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D6E481A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6AD0ED4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6C2BA2D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6113219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17:00</w:t>
            </w:r>
          </w:p>
        </w:tc>
      </w:tr>
      <w:tr w:rsidR="00C372C9" w:rsidRPr="00C372C9" w14:paraId="30964157" w14:textId="77777777" w:rsidTr="009D5BC8">
        <w:trPr>
          <w:trHeight w:val="825"/>
        </w:trPr>
        <w:tc>
          <w:tcPr>
            <w:tcW w:w="675" w:type="dxa"/>
          </w:tcPr>
          <w:p w14:paraId="3662817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7C0DA26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№4 «Совёнок» Ярославского муниципального района </w:t>
            </w:r>
          </w:p>
        </w:tc>
        <w:tc>
          <w:tcPr>
            <w:tcW w:w="2552" w:type="dxa"/>
            <w:vAlign w:val="center"/>
          </w:tcPr>
          <w:p w14:paraId="321BF9A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150518</w:t>
            </w:r>
          </w:p>
          <w:p w14:paraId="7646146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п. Красный Бор, ул. Васильковая, дом 3</w:t>
            </w:r>
          </w:p>
          <w:p w14:paraId="798A645F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4D399B81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360F7B9B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B05B7B0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75648E43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DB28A7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59-32-39</w:t>
            </w:r>
          </w:p>
          <w:p w14:paraId="3575CC5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0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mdou-ds4@inbox.ru</w:t>
              </w:r>
            </w:hyperlink>
            <w:r w:rsidRPr="00C372C9">
              <w:rPr>
                <w:sz w:val="20"/>
                <w:szCs w:val="20"/>
              </w:rPr>
              <w:t xml:space="preserve"> </w:t>
            </w:r>
          </w:p>
          <w:p w14:paraId="032C3345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51B78A80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9491F55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5543A74A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1F75B08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102F5E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9A163BB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6F7BE69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7F49CBC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4D1B6FA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17:00</w:t>
            </w:r>
          </w:p>
        </w:tc>
      </w:tr>
      <w:tr w:rsidR="00C372C9" w:rsidRPr="00C372C9" w14:paraId="684F939E" w14:textId="77777777" w:rsidTr="009D5BC8">
        <w:trPr>
          <w:trHeight w:val="1866"/>
        </w:trPr>
        <w:tc>
          <w:tcPr>
            <w:tcW w:w="675" w:type="dxa"/>
          </w:tcPr>
          <w:p w14:paraId="0F5575E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5C98195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№5 «Гнездышко» Ярославского муниципального района </w:t>
            </w:r>
          </w:p>
        </w:tc>
        <w:tc>
          <w:tcPr>
            <w:tcW w:w="2552" w:type="dxa"/>
            <w:vAlign w:val="center"/>
          </w:tcPr>
          <w:p w14:paraId="52103DC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150502, Ярославская обл., Ярославский р-н, </w:t>
            </w:r>
            <w:proofErr w:type="spellStart"/>
            <w:r w:rsidRPr="00C372C9">
              <w:rPr>
                <w:sz w:val="20"/>
                <w:szCs w:val="20"/>
              </w:rPr>
              <w:t>Туношна</w:t>
            </w:r>
            <w:proofErr w:type="spellEnd"/>
            <w:r w:rsidRPr="00C372C9">
              <w:rPr>
                <w:sz w:val="20"/>
                <w:szCs w:val="20"/>
              </w:rPr>
              <w:t>-городок, д.26</w:t>
            </w:r>
          </w:p>
        </w:tc>
        <w:tc>
          <w:tcPr>
            <w:tcW w:w="2835" w:type="dxa"/>
          </w:tcPr>
          <w:p w14:paraId="541FA13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43-93-49</w:t>
            </w:r>
          </w:p>
          <w:p w14:paraId="5C796AB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1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suhovaolga1977@mail.ru</w:t>
              </w:r>
            </w:hyperlink>
          </w:p>
          <w:p w14:paraId="3900BCB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555D9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21F4A69A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41A82AB3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6B7AFD2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17:00</w:t>
            </w:r>
          </w:p>
        </w:tc>
      </w:tr>
      <w:tr w:rsidR="00C372C9" w:rsidRPr="00C372C9" w14:paraId="7E7486D5" w14:textId="77777777" w:rsidTr="009D5BC8">
        <w:trPr>
          <w:trHeight w:val="130"/>
        </w:trPr>
        <w:tc>
          <w:tcPr>
            <w:tcW w:w="675" w:type="dxa"/>
          </w:tcPr>
          <w:p w14:paraId="4FDF005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391E0C8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№8 «Ленок» Ярославского муниципального района </w:t>
            </w:r>
          </w:p>
        </w:tc>
        <w:tc>
          <w:tcPr>
            <w:tcW w:w="2552" w:type="dxa"/>
          </w:tcPr>
          <w:p w14:paraId="50D3BD4F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150522 </w:t>
            </w:r>
          </w:p>
          <w:p w14:paraId="66125BDC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proofErr w:type="spellStart"/>
            <w:r w:rsidRPr="00C372C9">
              <w:rPr>
                <w:sz w:val="20"/>
                <w:szCs w:val="20"/>
              </w:rPr>
              <w:t>р.п</w:t>
            </w:r>
            <w:proofErr w:type="spellEnd"/>
            <w:r w:rsidRPr="00C372C9">
              <w:rPr>
                <w:sz w:val="20"/>
                <w:szCs w:val="20"/>
              </w:rPr>
              <w:t>. Красные Ткачи,</w:t>
            </w:r>
          </w:p>
          <w:p w14:paraId="695AF0C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 ул. Пушкина, д. 29а</w:t>
            </w:r>
          </w:p>
        </w:tc>
        <w:tc>
          <w:tcPr>
            <w:tcW w:w="2835" w:type="dxa"/>
          </w:tcPr>
          <w:p w14:paraId="60D48ED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43-86-05</w:t>
            </w:r>
          </w:p>
          <w:p w14:paraId="5578819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2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dslenok_mdoy8@mail.ru</w:t>
              </w:r>
            </w:hyperlink>
          </w:p>
          <w:p w14:paraId="0B1002C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484BD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70932B8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58F90C5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655B666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12:00-17:00</w:t>
            </w:r>
          </w:p>
        </w:tc>
      </w:tr>
      <w:tr w:rsidR="00C372C9" w:rsidRPr="00C372C9" w14:paraId="18A876D5" w14:textId="77777777" w:rsidTr="009D5BC8">
        <w:trPr>
          <w:trHeight w:val="1693"/>
        </w:trPr>
        <w:tc>
          <w:tcPr>
            <w:tcW w:w="675" w:type="dxa"/>
          </w:tcPr>
          <w:p w14:paraId="57659E8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vAlign w:val="center"/>
          </w:tcPr>
          <w:p w14:paraId="707F725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№15 «Аленушка» Ярославского муниципального района </w:t>
            </w:r>
          </w:p>
        </w:tc>
        <w:tc>
          <w:tcPr>
            <w:tcW w:w="2552" w:type="dxa"/>
          </w:tcPr>
          <w:p w14:paraId="64525084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150510 </w:t>
            </w:r>
          </w:p>
          <w:p w14:paraId="44E7BAC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д. Кузнечиха, ул. Нефтяников д.14</w:t>
            </w:r>
          </w:p>
        </w:tc>
        <w:tc>
          <w:tcPr>
            <w:tcW w:w="2835" w:type="dxa"/>
          </w:tcPr>
          <w:p w14:paraId="08F57AE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76-04-38</w:t>
            </w:r>
          </w:p>
          <w:p w14:paraId="4C78A72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3" w:history="1">
              <w:r w:rsidRPr="00C372C9">
                <w:rPr>
                  <w:color w:val="0000FF"/>
                  <w:u w:val="single"/>
                  <w:lang w:val="en-US"/>
                </w:rPr>
                <w:t>a</w:t>
              </w:r>
              <w:r w:rsidRPr="00C372C9">
                <w:rPr>
                  <w:color w:val="0000FF"/>
                  <w:sz w:val="20"/>
                  <w:szCs w:val="20"/>
                  <w:u w:val="single"/>
                </w:rPr>
                <w:t>lenyshka.15Yar.obl@mail.ru</w:t>
              </w:r>
            </w:hyperlink>
            <w:r w:rsidRPr="00C37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BB0E4E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5C4A16B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2155FEB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7B19679A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17:00</w:t>
            </w:r>
          </w:p>
        </w:tc>
      </w:tr>
      <w:tr w:rsidR="00C372C9" w:rsidRPr="00C372C9" w14:paraId="731D049F" w14:textId="77777777" w:rsidTr="009D5BC8">
        <w:trPr>
          <w:trHeight w:val="327"/>
        </w:trPr>
        <w:tc>
          <w:tcPr>
            <w:tcW w:w="675" w:type="dxa"/>
          </w:tcPr>
          <w:p w14:paraId="11E394D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62D185D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№20 «Кузнечик» Ярославского муниципального района</w:t>
            </w:r>
          </w:p>
        </w:tc>
        <w:tc>
          <w:tcPr>
            <w:tcW w:w="2552" w:type="dxa"/>
          </w:tcPr>
          <w:p w14:paraId="1B08A0D6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150510 </w:t>
            </w:r>
          </w:p>
          <w:p w14:paraId="350F04C4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Кузнечиха, </w:t>
            </w:r>
          </w:p>
          <w:p w14:paraId="1C369092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Центральная, д. 4А</w:t>
            </w:r>
          </w:p>
        </w:tc>
        <w:tc>
          <w:tcPr>
            <w:tcW w:w="2835" w:type="dxa"/>
          </w:tcPr>
          <w:p w14:paraId="745501C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  <w:lang w:val="en-US"/>
              </w:rPr>
              <w:t>76-05-</w:t>
            </w:r>
            <w:r w:rsidRPr="00C372C9">
              <w:rPr>
                <w:sz w:val="20"/>
                <w:szCs w:val="20"/>
              </w:rPr>
              <w:t>99</w:t>
            </w:r>
          </w:p>
          <w:p w14:paraId="7C335B0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4" w:history="1">
              <w:r w:rsidRPr="00C372C9">
                <w:rPr>
                  <w:color w:val="0000FF"/>
                  <w:sz w:val="20"/>
                  <w:szCs w:val="20"/>
                  <w:u w:val="single"/>
                  <w:lang w:val="en-US"/>
                </w:rPr>
                <w:t>dou_kuznechik@mail.ru</w:t>
              </w:r>
            </w:hyperlink>
          </w:p>
          <w:p w14:paraId="593927D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BA316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0206358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433F5DB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70FB489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13:00-16:30</w:t>
            </w:r>
          </w:p>
        </w:tc>
      </w:tr>
      <w:tr w:rsidR="00C372C9" w:rsidRPr="00C372C9" w14:paraId="46683D68" w14:textId="77777777" w:rsidTr="009D5BC8">
        <w:tc>
          <w:tcPr>
            <w:tcW w:w="675" w:type="dxa"/>
          </w:tcPr>
          <w:p w14:paraId="3B474F7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14:paraId="39C0138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дошкольное образовательное учреждение детский сад №16 «Ягодка» Ярославского муниципального района   </w:t>
            </w:r>
          </w:p>
        </w:tc>
        <w:tc>
          <w:tcPr>
            <w:tcW w:w="2552" w:type="dxa"/>
          </w:tcPr>
          <w:p w14:paraId="18BAA5BF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150517 </w:t>
            </w:r>
          </w:p>
          <w:p w14:paraId="4B755997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п. Михайловский, </w:t>
            </w:r>
          </w:p>
          <w:p w14:paraId="6FFAE173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Школьная, д.9</w:t>
            </w:r>
          </w:p>
        </w:tc>
        <w:tc>
          <w:tcPr>
            <w:tcW w:w="2835" w:type="dxa"/>
          </w:tcPr>
          <w:p w14:paraId="06A7F2B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43-72-02</w:t>
            </w:r>
          </w:p>
          <w:p w14:paraId="741611CA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5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mdoudskv16@mail.ru</w:t>
              </w:r>
            </w:hyperlink>
          </w:p>
          <w:p w14:paraId="0DB57A02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164984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200EF59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78EF806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171D1F1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08:00-12:00</w:t>
            </w:r>
          </w:p>
          <w:p w14:paraId="533EC05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2965EE0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13:00-16:00</w:t>
            </w:r>
          </w:p>
        </w:tc>
      </w:tr>
      <w:tr w:rsidR="00C372C9" w:rsidRPr="00C372C9" w14:paraId="33536601" w14:textId="77777777" w:rsidTr="009D5BC8">
        <w:tc>
          <w:tcPr>
            <w:tcW w:w="675" w:type="dxa"/>
          </w:tcPr>
          <w:p w14:paraId="28089C9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6D6C369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№18 «</w:t>
            </w:r>
            <w:proofErr w:type="gramStart"/>
            <w:r w:rsidRPr="00C372C9">
              <w:rPr>
                <w:sz w:val="20"/>
                <w:szCs w:val="20"/>
              </w:rPr>
              <w:t>Теремок»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 </w:t>
            </w:r>
          </w:p>
        </w:tc>
        <w:tc>
          <w:tcPr>
            <w:tcW w:w="2552" w:type="dxa"/>
          </w:tcPr>
          <w:p w14:paraId="6B76B0EB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150501 </w:t>
            </w:r>
          </w:p>
          <w:p w14:paraId="436E099A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с. </w:t>
            </w:r>
            <w:proofErr w:type="spellStart"/>
            <w:r w:rsidRPr="00C372C9">
              <w:rPr>
                <w:sz w:val="20"/>
                <w:szCs w:val="20"/>
              </w:rPr>
              <w:t>Туношна</w:t>
            </w:r>
            <w:proofErr w:type="spellEnd"/>
            <w:r w:rsidRPr="00C372C9">
              <w:rPr>
                <w:sz w:val="20"/>
                <w:szCs w:val="20"/>
              </w:rPr>
              <w:t xml:space="preserve">, </w:t>
            </w:r>
          </w:p>
          <w:p w14:paraId="6F7337E0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Школьная, д. 9</w:t>
            </w:r>
          </w:p>
        </w:tc>
        <w:tc>
          <w:tcPr>
            <w:tcW w:w="2835" w:type="dxa"/>
          </w:tcPr>
          <w:p w14:paraId="323391E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43-93-92, 43-99-92</w:t>
            </w:r>
          </w:p>
          <w:p w14:paraId="7F70F26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6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teremok-1978@mail.ru</w:t>
              </w:r>
            </w:hyperlink>
          </w:p>
          <w:p w14:paraId="2B104F0F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B5ACD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73B3BAD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9:00- 16:00</w:t>
            </w:r>
          </w:p>
          <w:p w14:paraId="5114DAE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281E73F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13:00-16:00</w:t>
            </w:r>
          </w:p>
        </w:tc>
      </w:tr>
      <w:tr w:rsidR="00C372C9" w:rsidRPr="00C372C9" w14:paraId="128BE186" w14:textId="77777777" w:rsidTr="009D5BC8">
        <w:tc>
          <w:tcPr>
            <w:tcW w:w="675" w:type="dxa"/>
          </w:tcPr>
          <w:p w14:paraId="217D12B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14:paraId="56432AC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№19 «</w:t>
            </w:r>
            <w:proofErr w:type="gramStart"/>
            <w:r w:rsidRPr="00C372C9">
              <w:rPr>
                <w:sz w:val="20"/>
                <w:szCs w:val="20"/>
              </w:rPr>
              <w:t>Березка»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552" w:type="dxa"/>
          </w:tcPr>
          <w:p w14:paraId="69CDE92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150525 </w:t>
            </w:r>
          </w:p>
          <w:p w14:paraId="1B75EEC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п. Козьмодемьянск,</w:t>
            </w:r>
          </w:p>
          <w:p w14:paraId="16564D4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 ул. Центральная, </w:t>
            </w:r>
          </w:p>
          <w:p w14:paraId="07DFF98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д. 38.</w:t>
            </w:r>
          </w:p>
        </w:tc>
        <w:tc>
          <w:tcPr>
            <w:tcW w:w="2835" w:type="dxa"/>
          </w:tcPr>
          <w:p w14:paraId="3674B49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43-56-93</w:t>
            </w:r>
          </w:p>
          <w:p w14:paraId="3640EB0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7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dou19berezka@mail.ru</w:t>
              </w:r>
            </w:hyperlink>
          </w:p>
          <w:p w14:paraId="73866EFF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5D109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185256B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29D44BA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5066CB23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12:00-17:00</w:t>
            </w:r>
          </w:p>
        </w:tc>
      </w:tr>
      <w:tr w:rsidR="00C372C9" w:rsidRPr="00C372C9" w14:paraId="29E6E187" w14:textId="77777777" w:rsidTr="009D5BC8">
        <w:trPr>
          <w:trHeight w:val="1880"/>
        </w:trPr>
        <w:tc>
          <w:tcPr>
            <w:tcW w:w="675" w:type="dxa"/>
          </w:tcPr>
          <w:p w14:paraId="1B57830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14:paraId="074BA4D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№21 «Ласточка» Ярославского муниципального района </w:t>
            </w:r>
          </w:p>
        </w:tc>
        <w:tc>
          <w:tcPr>
            <w:tcW w:w="2552" w:type="dxa"/>
          </w:tcPr>
          <w:p w14:paraId="7BFF0C57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150527 </w:t>
            </w:r>
          </w:p>
          <w:p w14:paraId="02894FB5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</w:t>
            </w:r>
            <w:proofErr w:type="spellStart"/>
            <w:r w:rsidRPr="00C372C9">
              <w:rPr>
                <w:sz w:val="20"/>
                <w:szCs w:val="20"/>
              </w:rPr>
              <w:t>Мокеевское</w:t>
            </w:r>
            <w:proofErr w:type="spellEnd"/>
            <w:r w:rsidRPr="00C372C9">
              <w:rPr>
                <w:sz w:val="20"/>
                <w:szCs w:val="20"/>
              </w:rPr>
              <w:t>, д. 35</w:t>
            </w:r>
          </w:p>
        </w:tc>
        <w:tc>
          <w:tcPr>
            <w:tcW w:w="2835" w:type="dxa"/>
          </w:tcPr>
          <w:p w14:paraId="68C38E0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43-23-55</w:t>
            </w:r>
          </w:p>
          <w:p w14:paraId="312C49A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8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lastochka-21-tihonowa@ya.ru</w:t>
              </w:r>
            </w:hyperlink>
          </w:p>
          <w:p w14:paraId="0B129BD5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F10023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2F9F1CA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061BEA2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77F26A5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12:00 -17:00</w:t>
            </w:r>
          </w:p>
        </w:tc>
      </w:tr>
      <w:tr w:rsidR="00C372C9" w:rsidRPr="00C372C9" w14:paraId="70056FC5" w14:textId="77777777" w:rsidTr="009D5BC8">
        <w:tc>
          <w:tcPr>
            <w:tcW w:w="675" w:type="dxa"/>
          </w:tcPr>
          <w:p w14:paraId="1966C20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14:paraId="162D383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№26 «Ветерок»</w:t>
            </w:r>
          </w:p>
          <w:p w14:paraId="5FD1807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Ярославского муниципального района </w:t>
            </w:r>
          </w:p>
        </w:tc>
        <w:tc>
          <w:tcPr>
            <w:tcW w:w="2552" w:type="dxa"/>
          </w:tcPr>
          <w:p w14:paraId="033B7A08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150508 </w:t>
            </w:r>
          </w:p>
          <w:p w14:paraId="1BC53BFB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с. </w:t>
            </w:r>
            <w:proofErr w:type="spellStart"/>
            <w:r w:rsidRPr="00C372C9">
              <w:rPr>
                <w:sz w:val="20"/>
                <w:szCs w:val="20"/>
              </w:rPr>
              <w:t>Сарафоново</w:t>
            </w:r>
            <w:proofErr w:type="spellEnd"/>
            <w:r w:rsidRPr="00C372C9">
              <w:rPr>
                <w:sz w:val="20"/>
                <w:szCs w:val="20"/>
              </w:rPr>
              <w:t>, д. 57</w:t>
            </w:r>
          </w:p>
        </w:tc>
        <w:tc>
          <w:tcPr>
            <w:tcW w:w="2835" w:type="dxa"/>
          </w:tcPr>
          <w:p w14:paraId="789AD31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43-26-31</w:t>
            </w:r>
          </w:p>
          <w:p w14:paraId="66A01D9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19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ds.weterok26@mail.ru</w:t>
              </w:r>
            </w:hyperlink>
          </w:p>
          <w:p w14:paraId="279B678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E022DB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24A5D97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09957784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4616B40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70D30091" w14:textId="77777777" w:rsidTr="009D5BC8">
        <w:tc>
          <w:tcPr>
            <w:tcW w:w="675" w:type="dxa"/>
          </w:tcPr>
          <w:p w14:paraId="1B9DC2B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14:paraId="0E44B55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дошкольное образовательное учреждение детский сад № 27 «Светлячок» Ярославского </w:t>
            </w:r>
            <w:r w:rsidRPr="00C372C9">
              <w:rPr>
                <w:sz w:val="20"/>
                <w:szCs w:val="20"/>
              </w:rPr>
              <w:lastRenderedPageBreak/>
              <w:t>муниципального района </w:t>
            </w:r>
          </w:p>
          <w:p w14:paraId="7CED7490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3C9DADBA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 xml:space="preserve">150521 </w:t>
            </w:r>
          </w:p>
          <w:p w14:paraId="081E8454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п. </w:t>
            </w:r>
            <w:proofErr w:type="spellStart"/>
            <w:r w:rsidRPr="00C372C9">
              <w:rPr>
                <w:sz w:val="20"/>
                <w:szCs w:val="20"/>
              </w:rPr>
              <w:t>Щедрино</w:t>
            </w:r>
            <w:proofErr w:type="spellEnd"/>
            <w:r w:rsidRPr="00C372C9">
              <w:rPr>
                <w:sz w:val="20"/>
                <w:szCs w:val="20"/>
              </w:rPr>
              <w:t xml:space="preserve">, </w:t>
            </w:r>
          </w:p>
          <w:p w14:paraId="15C73022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Садовая, д.1</w:t>
            </w:r>
          </w:p>
        </w:tc>
        <w:tc>
          <w:tcPr>
            <w:tcW w:w="2835" w:type="dxa"/>
          </w:tcPr>
          <w:p w14:paraId="158E42E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43-14-31</w:t>
            </w:r>
          </w:p>
          <w:p w14:paraId="0DA8398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0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yarma_mdoy27@mail.ru</w:t>
              </w:r>
            </w:hyperlink>
          </w:p>
          <w:p w14:paraId="09B3EC0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379C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Понедельник</w:t>
            </w:r>
          </w:p>
          <w:p w14:paraId="2714877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09:00-18:00</w:t>
            </w:r>
          </w:p>
          <w:p w14:paraId="599D997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Пятница</w:t>
            </w:r>
          </w:p>
          <w:p w14:paraId="0E15AE7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09:00 - </w:t>
            </w:r>
            <w:r w:rsidRPr="00C372C9">
              <w:rPr>
                <w:sz w:val="20"/>
                <w:szCs w:val="20"/>
              </w:rPr>
              <w:lastRenderedPageBreak/>
              <w:t>16:00</w:t>
            </w:r>
          </w:p>
        </w:tc>
      </w:tr>
      <w:tr w:rsidR="00C372C9" w:rsidRPr="00C372C9" w14:paraId="2931CBFD" w14:textId="77777777" w:rsidTr="009D5BC8">
        <w:tc>
          <w:tcPr>
            <w:tcW w:w="675" w:type="dxa"/>
          </w:tcPr>
          <w:p w14:paraId="69C9A5B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268" w:type="dxa"/>
            <w:vAlign w:val="center"/>
          </w:tcPr>
          <w:p w14:paraId="77E87FF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 36 «Золотой петушок»</w:t>
            </w:r>
          </w:p>
          <w:p w14:paraId="2D819F3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Ярославского муниципального района </w:t>
            </w:r>
          </w:p>
        </w:tc>
        <w:tc>
          <w:tcPr>
            <w:tcW w:w="2552" w:type="dxa"/>
          </w:tcPr>
          <w:p w14:paraId="60C6BAB4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150545 </w:t>
            </w:r>
          </w:p>
          <w:p w14:paraId="42F57989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п. Дубки, </w:t>
            </w:r>
          </w:p>
          <w:p w14:paraId="5E44570E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Октябрьская, д. 23</w:t>
            </w:r>
          </w:p>
        </w:tc>
        <w:tc>
          <w:tcPr>
            <w:tcW w:w="2835" w:type="dxa"/>
          </w:tcPr>
          <w:p w14:paraId="7ECCAF9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43-01-70</w:t>
            </w:r>
          </w:p>
          <w:p w14:paraId="0D7834B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1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dubki36ds@mail.ru</w:t>
              </w:r>
            </w:hyperlink>
          </w:p>
          <w:p w14:paraId="578AADF0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3FB423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6CEEAEC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1BB30EB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3F47310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11:00 - 17:00</w:t>
            </w:r>
          </w:p>
        </w:tc>
      </w:tr>
      <w:tr w:rsidR="00C372C9" w:rsidRPr="00C372C9" w14:paraId="61216BE3" w14:textId="77777777" w:rsidTr="009D5BC8">
        <w:tc>
          <w:tcPr>
            <w:tcW w:w="675" w:type="dxa"/>
          </w:tcPr>
          <w:p w14:paraId="766B83F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14:paraId="15B1CF5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дошкольное образовательное учреждение детский сад №42 «Родничок» Ярославского муниципального района</w:t>
            </w:r>
          </w:p>
        </w:tc>
        <w:tc>
          <w:tcPr>
            <w:tcW w:w="2552" w:type="dxa"/>
          </w:tcPr>
          <w:p w14:paraId="616C9406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150507</w:t>
            </w:r>
          </w:p>
          <w:p w14:paraId="1D778C57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п. Ивняки, </w:t>
            </w:r>
          </w:p>
          <w:p w14:paraId="0E4F9723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Центральная, д. 7а</w:t>
            </w:r>
          </w:p>
        </w:tc>
        <w:tc>
          <w:tcPr>
            <w:tcW w:w="2835" w:type="dxa"/>
          </w:tcPr>
          <w:p w14:paraId="1E65CFAA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45-36-16</w:t>
            </w:r>
          </w:p>
          <w:p w14:paraId="42DC7E3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2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ds42rodnichok@mail.ru</w:t>
              </w:r>
            </w:hyperlink>
          </w:p>
          <w:p w14:paraId="1FE27BB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1DC3F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185B4DE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01C7874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5E9DA72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6BD6227D" w14:textId="77777777" w:rsidTr="009D5BC8">
        <w:tc>
          <w:tcPr>
            <w:tcW w:w="675" w:type="dxa"/>
          </w:tcPr>
          <w:p w14:paraId="5A34DE9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14:paraId="394B719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общеобразовательное учреждение «Начальная школа поселка </w:t>
            </w:r>
            <w:proofErr w:type="gramStart"/>
            <w:r w:rsidRPr="00C372C9">
              <w:rPr>
                <w:sz w:val="20"/>
                <w:szCs w:val="20"/>
              </w:rPr>
              <w:t>Заволжье»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 </w:t>
            </w:r>
          </w:p>
        </w:tc>
        <w:tc>
          <w:tcPr>
            <w:tcW w:w="2552" w:type="dxa"/>
          </w:tcPr>
          <w:p w14:paraId="1E516C93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150504 </w:t>
            </w:r>
          </w:p>
          <w:p w14:paraId="34BEF82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 п. Заволжье, д. 35</w:t>
            </w:r>
          </w:p>
        </w:tc>
        <w:tc>
          <w:tcPr>
            <w:tcW w:w="2835" w:type="dxa"/>
          </w:tcPr>
          <w:p w14:paraId="1D42C53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76-97-38</w:t>
            </w:r>
          </w:p>
          <w:p w14:paraId="259488A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3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nsh-ds.zawolzhie@yandex.ru</w:t>
              </w:r>
            </w:hyperlink>
          </w:p>
          <w:p w14:paraId="4E4C2971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DEB0A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2C2C30B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3655B6D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1154588F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3EA1714C" w14:textId="77777777" w:rsidTr="009D5BC8">
        <w:trPr>
          <w:trHeight w:val="1825"/>
        </w:trPr>
        <w:tc>
          <w:tcPr>
            <w:tcW w:w="675" w:type="dxa"/>
          </w:tcPr>
          <w:p w14:paraId="10F60CA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14:paraId="4A4F094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Леснополянская</w:t>
            </w:r>
            <w:proofErr w:type="spellEnd"/>
            <w:r w:rsidRPr="00C372C9">
              <w:rPr>
                <w:sz w:val="20"/>
                <w:szCs w:val="20"/>
              </w:rPr>
              <w:t xml:space="preserve"> начальная школа</w:t>
            </w:r>
          </w:p>
          <w:p w14:paraId="5524AB2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им. К.Д. Ушинского» Ярославского муниципального района </w:t>
            </w:r>
          </w:p>
          <w:p w14:paraId="7AC62139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DF57ACD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150539 </w:t>
            </w:r>
          </w:p>
          <w:p w14:paraId="6D74BDF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proofErr w:type="spellStart"/>
            <w:r w:rsidRPr="00C372C9">
              <w:rPr>
                <w:sz w:val="20"/>
                <w:szCs w:val="20"/>
              </w:rPr>
              <w:t>р.п</w:t>
            </w:r>
            <w:proofErr w:type="spellEnd"/>
            <w:r w:rsidRPr="00C372C9">
              <w:rPr>
                <w:sz w:val="20"/>
                <w:szCs w:val="20"/>
              </w:rPr>
              <w:t xml:space="preserve">. Лесная </w:t>
            </w:r>
            <w:proofErr w:type="gramStart"/>
            <w:r w:rsidRPr="00C372C9">
              <w:rPr>
                <w:sz w:val="20"/>
                <w:szCs w:val="20"/>
              </w:rPr>
              <w:t>Поляна,  д.</w:t>
            </w:r>
            <w:proofErr w:type="gramEnd"/>
            <w:r w:rsidRPr="00C372C9">
              <w:rPr>
                <w:sz w:val="20"/>
                <w:szCs w:val="20"/>
              </w:rPr>
              <w:t xml:space="preserve"> 38</w:t>
            </w:r>
          </w:p>
        </w:tc>
        <w:tc>
          <w:tcPr>
            <w:tcW w:w="2835" w:type="dxa"/>
          </w:tcPr>
          <w:p w14:paraId="32A7E4F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76-50-49</w:t>
            </w:r>
          </w:p>
          <w:p w14:paraId="6E0717D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4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Lesnaya-polyana2007@yandex.ru</w:t>
              </w:r>
            </w:hyperlink>
          </w:p>
          <w:p w14:paraId="21298917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7CFB04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42B6A31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739C877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5706E58F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58ADF58C" w14:textId="77777777" w:rsidTr="009D5BC8">
        <w:tc>
          <w:tcPr>
            <w:tcW w:w="675" w:type="dxa"/>
          </w:tcPr>
          <w:p w14:paraId="52843BFD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14:paraId="35FE286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Ананьинская</w:t>
            </w:r>
            <w:proofErr w:type="spellEnd"/>
            <w:r w:rsidRPr="00C372C9">
              <w:rPr>
                <w:sz w:val="20"/>
                <w:szCs w:val="20"/>
              </w:rPr>
              <w:t xml:space="preserve"> основная школа» Ярославского муниципального района </w:t>
            </w:r>
          </w:p>
        </w:tc>
        <w:tc>
          <w:tcPr>
            <w:tcW w:w="2552" w:type="dxa"/>
          </w:tcPr>
          <w:p w14:paraId="7261134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150501 </w:t>
            </w:r>
          </w:p>
          <w:p w14:paraId="112D10B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</w:t>
            </w:r>
            <w:proofErr w:type="spellStart"/>
            <w:r w:rsidRPr="00C372C9">
              <w:rPr>
                <w:sz w:val="20"/>
                <w:szCs w:val="20"/>
              </w:rPr>
              <w:t>Ананьино</w:t>
            </w:r>
            <w:proofErr w:type="spellEnd"/>
            <w:r w:rsidRPr="00C372C9">
              <w:rPr>
                <w:sz w:val="20"/>
                <w:szCs w:val="20"/>
              </w:rPr>
              <w:t xml:space="preserve">, </w:t>
            </w:r>
          </w:p>
          <w:p w14:paraId="08E6FD7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Садовая, д.1</w:t>
            </w:r>
          </w:p>
        </w:tc>
        <w:tc>
          <w:tcPr>
            <w:tcW w:w="2835" w:type="dxa"/>
          </w:tcPr>
          <w:p w14:paraId="2095C46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43-17-41</w:t>
            </w:r>
          </w:p>
          <w:p w14:paraId="2C9C498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5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ananinchk@yandex.ru</w:t>
              </w:r>
            </w:hyperlink>
          </w:p>
          <w:p w14:paraId="02BEB7E3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A1372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68CD11FB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1E37B9FB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5AE685F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43AEF364" w14:textId="77777777" w:rsidTr="009D5BC8">
        <w:tc>
          <w:tcPr>
            <w:tcW w:w="675" w:type="dxa"/>
          </w:tcPr>
          <w:p w14:paraId="24B1EB2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14:paraId="589620B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Глебовская</w:t>
            </w:r>
            <w:proofErr w:type="spellEnd"/>
            <w:r w:rsidRPr="00C372C9">
              <w:rPr>
                <w:sz w:val="20"/>
                <w:szCs w:val="20"/>
              </w:rPr>
              <w:t xml:space="preserve"> основная </w:t>
            </w:r>
            <w:proofErr w:type="gramStart"/>
            <w:r w:rsidRPr="00C372C9">
              <w:rPr>
                <w:sz w:val="20"/>
                <w:szCs w:val="20"/>
              </w:rPr>
              <w:t>школа»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</w:t>
            </w:r>
          </w:p>
          <w:p w14:paraId="1271CA26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3264DA17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20F665E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150511, </w:t>
            </w:r>
          </w:p>
          <w:p w14:paraId="03D6FEF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</w:t>
            </w:r>
            <w:proofErr w:type="spellStart"/>
            <w:r w:rsidRPr="00C372C9">
              <w:rPr>
                <w:sz w:val="20"/>
                <w:szCs w:val="20"/>
              </w:rPr>
              <w:t>Глебовское</w:t>
            </w:r>
            <w:proofErr w:type="spellEnd"/>
            <w:r w:rsidRPr="00C372C9">
              <w:rPr>
                <w:sz w:val="20"/>
                <w:szCs w:val="20"/>
              </w:rPr>
              <w:t xml:space="preserve">,     </w:t>
            </w:r>
          </w:p>
          <w:p w14:paraId="6A0002E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 ул. Мира, д. 1</w:t>
            </w:r>
          </w:p>
        </w:tc>
        <w:tc>
          <w:tcPr>
            <w:tcW w:w="2835" w:type="dxa"/>
          </w:tcPr>
          <w:p w14:paraId="1D7C221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76-31-31</w:t>
            </w:r>
          </w:p>
          <w:p w14:paraId="3E34EC2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6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glebov-sch@yandex.ru</w:t>
              </w:r>
            </w:hyperlink>
          </w:p>
          <w:p w14:paraId="0F55650D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124A0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0AAE27F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563FDE2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6B3AA3E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081990F0" w14:textId="77777777" w:rsidTr="009D5BC8">
        <w:tc>
          <w:tcPr>
            <w:tcW w:w="675" w:type="dxa"/>
          </w:tcPr>
          <w:p w14:paraId="29BC23C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21</w:t>
            </w:r>
          </w:p>
        </w:tc>
        <w:tc>
          <w:tcPr>
            <w:tcW w:w="2268" w:type="dxa"/>
            <w:vAlign w:val="center"/>
          </w:tcPr>
          <w:p w14:paraId="31B4C0EA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Медягинская</w:t>
            </w:r>
            <w:proofErr w:type="spellEnd"/>
            <w:r w:rsidRPr="00C372C9">
              <w:rPr>
                <w:sz w:val="20"/>
                <w:szCs w:val="20"/>
              </w:rPr>
              <w:t xml:space="preserve"> основная </w:t>
            </w:r>
            <w:proofErr w:type="gramStart"/>
            <w:r w:rsidRPr="00C372C9">
              <w:rPr>
                <w:sz w:val="20"/>
                <w:szCs w:val="20"/>
              </w:rPr>
              <w:t>школа»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552" w:type="dxa"/>
            <w:vAlign w:val="bottom"/>
          </w:tcPr>
          <w:p w14:paraId="7E599903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</w:p>
          <w:p w14:paraId="4E4FF748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150514 </w:t>
            </w:r>
          </w:p>
          <w:p w14:paraId="6CCE744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с. </w:t>
            </w:r>
            <w:proofErr w:type="spellStart"/>
            <w:r w:rsidRPr="00C372C9">
              <w:rPr>
                <w:sz w:val="20"/>
                <w:szCs w:val="20"/>
              </w:rPr>
              <w:t>Медягино</w:t>
            </w:r>
            <w:proofErr w:type="spellEnd"/>
            <w:r w:rsidRPr="00C372C9">
              <w:rPr>
                <w:sz w:val="20"/>
                <w:szCs w:val="20"/>
              </w:rPr>
              <w:t>, д.33б</w:t>
            </w:r>
          </w:p>
          <w:p w14:paraId="474F899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515DDF30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194807E9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7B64367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E8A04EA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76-33-38</w:t>
            </w:r>
          </w:p>
          <w:p w14:paraId="1FEB59C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7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medjagino-07@yandex.ru</w:t>
              </w:r>
            </w:hyperlink>
          </w:p>
          <w:p w14:paraId="22DF054D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0DB19B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5075500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3F8CD7C4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193E5A44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235FF35C" w14:textId="77777777" w:rsidTr="009D5BC8">
        <w:tc>
          <w:tcPr>
            <w:tcW w:w="675" w:type="dxa"/>
          </w:tcPr>
          <w:p w14:paraId="57D9FD6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22</w:t>
            </w:r>
          </w:p>
        </w:tc>
        <w:tc>
          <w:tcPr>
            <w:tcW w:w="2268" w:type="dxa"/>
            <w:vAlign w:val="center"/>
          </w:tcPr>
          <w:p w14:paraId="60DC78A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</w:t>
            </w:r>
            <w:r w:rsidRPr="00C372C9">
              <w:rPr>
                <w:sz w:val="20"/>
                <w:szCs w:val="20"/>
              </w:rPr>
              <w:lastRenderedPageBreak/>
              <w:t>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Пестрецовская</w:t>
            </w:r>
            <w:proofErr w:type="spellEnd"/>
            <w:r w:rsidRPr="00C372C9">
              <w:rPr>
                <w:sz w:val="20"/>
                <w:szCs w:val="20"/>
              </w:rPr>
              <w:t xml:space="preserve"> основная </w:t>
            </w:r>
            <w:proofErr w:type="gramStart"/>
            <w:r w:rsidRPr="00C372C9">
              <w:rPr>
                <w:sz w:val="20"/>
                <w:szCs w:val="20"/>
              </w:rPr>
              <w:t>школа»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 </w:t>
            </w:r>
          </w:p>
        </w:tc>
        <w:tc>
          <w:tcPr>
            <w:tcW w:w="2552" w:type="dxa"/>
            <w:vAlign w:val="bottom"/>
          </w:tcPr>
          <w:p w14:paraId="050D2C4F" w14:textId="77777777" w:rsidR="00C372C9" w:rsidRPr="00C372C9" w:rsidRDefault="00C372C9" w:rsidP="00C372C9">
            <w:pPr>
              <w:jc w:val="both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 xml:space="preserve">150504 </w:t>
            </w:r>
          </w:p>
          <w:p w14:paraId="6569886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 xml:space="preserve">д. </w:t>
            </w:r>
            <w:proofErr w:type="spellStart"/>
            <w:r w:rsidRPr="00C372C9">
              <w:rPr>
                <w:sz w:val="20"/>
                <w:szCs w:val="20"/>
              </w:rPr>
              <w:t>Пестрецово</w:t>
            </w:r>
            <w:proofErr w:type="spellEnd"/>
            <w:r w:rsidRPr="00C372C9">
              <w:rPr>
                <w:sz w:val="20"/>
                <w:szCs w:val="20"/>
              </w:rPr>
              <w:t xml:space="preserve">, </w:t>
            </w:r>
          </w:p>
          <w:p w14:paraId="1CA37A2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д.8-а</w:t>
            </w:r>
          </w:p>
          <w:p w14:paraId="469187ED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58186890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3B703182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A280FD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>76-74-86</w:t>
            </w:r>
          </w:p>
          <w:p w14:paraId="4DF5374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8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Pestretcovo@mail.ru</w:t>
              </w:r>
            </w:hyperlink>
          </w:p>
          <w:p w14:paraId="535655CA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260CA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>Вторник</w:t>
            </w:r>
          </w:p>
          <w:p w14:paraId="78C086E8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>Четверг</w:t>
            </w:r>
          </w:p>
          <w:p w14:paraId="0D04787B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7F8EC672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28DEA4C3" w14:textId="77777777" w:rsidTr="009D5BC8">
        <w:trPr>
          <w:trHeight w:val="1400"/>
        </w:trPr>
        <w:tc>
          <w:tcPr>
            <w:tcW w:w="675" w:type="dxa"/>
          </w:tcPr>
          <w:p w14:paraId="3307D24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268" w:type="dxa"/>
            <w:vAlign w:val="center"/>
          </w:tcPr>
          <w:p w14:paraId="4E1B076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общеобразовательное учреждение «Григорьевская средняя </w:t>
            </w:r>
            <w:proofErr w:type="gramStart"/>
            <w:r w:rsidRPr="00C372C9">
              <w:rPr>
                <w:sz w:val="20"/>
                <w:szCs w:val="20"/>
              </w:rPr>
              <w:t>школа»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 </w:t>
            </w:r>
          </w:p>
        </w:tc>
        <w:tc>
          <w:tcPr>
            <w:tcW w:w="2552" w:type="dxa"/>
          </w:tcPr>
          <w:p w14:paraId="7DF7957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150515 </w:t>
            </w:r>
          </w:p>
          <w:p w14:paraId="1E2DE60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Григорьевское,  </w:t>
            </w:r>
          </w:p>
          <w:p w14:paraId="61DE4E5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Новая, д. 9</w:t>
            </w:r>
          </w:p>
        </w:tc>
        <w:tc>
          <w:tcPr>
            <w:tcW w:w="2835" w:type="dxa"/>
          </w:tcPr>
          <w:p w14:paraId="286F66F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76-70-36</w:t>
            </w:r>
          </w:p>
          <w:p w14:paraId="54CE275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29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grig-school@mail.ru</w:t>
              </w:r>
            </w:hyperlink>
          </w:p>
          <w:p w14:paraId="03C8EA83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D9614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2774E743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4AD8B75A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76FED28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08:00 - 17:30</w:t>
            </w:r>
          </w:p>
        </w:tc>
      </w:tr>
      <w:tr w:rsidR="00C372C9" w:rsidRPr="00C372C9" w14:paraId="2FB562E0" w14:textId="77777777" w:rsidTr="009D5BC8">
        <w:tc>
          <w:tcPr>
            <w:tcW w:w="675" w:type="dxa"/>
          </w:tcPr>
          <w:p w14:paraId="0063971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24</w:t>
            </w:r>
          </w:p>
        </w:tc>
        <w:tc>
          <w:tcPr>
            <w:tcW w:w="2268" w:type="dxa"/>
            <w:vAlign w:val="center"/>
          </w:tcPr>
          <w:p w14:paraId="07A84DC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Иванищевская</w:t>
            </w:r>
            <w:proofErr w:type="spellEnd"/>
            <w:r w:rsidRPr="00C372C9">
              <w:rPr>
                <w:sz w:val="20"/>
                <w:szCs w:val="20"/>
              </w:rPr>
              <w:t xml:space="preserve"> средняя школа» Ярославского муниципального района</w:t>
            </w:r>
          </w:p>
        </w:tc>
        <w:tc>
          <w:tcPr>
            <w:tcW w:w="2552" w:type="dxa"/>
            <w:vAlign w:val="bottom"/>
          </w:tcPr>
          <w:p w14:paraId="5EBCD83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150532</w:t>
            </w:r>
          </w:p>
          <w:p w14:paraId="0DC0513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</w:t>
            </w:r>
            <w:proofErr w:type="spellStart"/>
            <w:r w:rsidRPr="00C372C9">
              <w:rPr>
                <w:sz w:val="20"/>
                <w:szCs w:val="20"/>
              </w:rPr>
              <w:t>Иванищево</w:t>
            </w:r>
            <w:proofErr w:type="spellEnd"/>
            <w:r w:rsidRPr="00C372C9">
              <w:rPr>
                <w:sz w:val="20"/>
                <w:szCs w:val="20"/>
              </w:rPr>
              <w:t xml:space="preserve">,     </w:t>
            </w:r>
          </w:p>
          <w:p w14:paraId="25F7F32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Молодежная, д.11</w:t>
            </w:r>
          </w:p>
          <w:p w14:paraId="3438395F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6BFDC44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160D987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B85C6D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43-55-47</w:t>
            </w:r>
          </w:p>
          <w:p w14:paraId="5629114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0898008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30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ivanischevo1@mail.ru</w:t>
              </w:r>
            </w:hyperlink>
          </w:p>
          <w:p w14:paraId="36016A3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5428AD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0AA96DB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20E2922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2F0D63AB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4FB49307" w14:textId="77777777" w:rsidTr="009D5BC8">
        <w:tc>
          <w:tcPr>
            <w:tcW w:w="675" w:type="dxa"/>
          </w:tcPr>
          <w:p w14:paraId="5C9EF75A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25</w:t>
            </w:r>
          </w:p>
        </w:tc>
        <w:tc>
          <w:tcPr>
            <w:tcW w:w="2268" w:type="dxa"/>
            <w:vAlign w:val="center"/>
          </w:tcPr>
          <w:p w14:paraId="59841894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общеобразовательное учреждение «Курбская средняя </w:t>
            </w:r>
            <w:proofErr w:type="gramStart"/>
            <w:r w:rsidRPr="00C372C9">
              <w:rPr>
                <w:sz w:val="20"/>
                <w:szCs w:val="20"/>
              </w:rPr>
              <w:t>школа»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552" w:type="dxa"/>
            <w:vAlign w:val="bottom"/>
          </w:tcPr>
          <w:p w14:paraId="3BAFBA4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150533 </w:t>
            </w:r>
          </w:p>
          <w:p w14:paraId="5F8A582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с. Курба, ул. Школьная, д.1</w:t>
            </w:r>
          </w:p>
          <w:p w14:paraId="59650E56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14E3D33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032B5E0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1C39D2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43-34-47</w:t>
            </w:r>
          </w:p>
          <w:p w14:paraId="3870636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31" w:history="1">
              <w:r w:rsidRPr="00C372C9">
                <w:rPr>
                  <w:color w:val="0000FF"/>
                  <w:sz w:val="20"/>
                  <w:szCs w:val="20"/>
                  <w:u w:val="single"/>
                  <w:lang w:val="en-US"/>
                </w:rPr>
                <w:t>kurbasch@yandex.ru</w:t>
              </w:r>
            </w:hyperlink>
          </w:p>
          <w:p w14:paraId="4AA2DB95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CEC98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6C17320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50E7813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5C554E9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6FBF9830" w14:textId="77777777" w:rsidTr="009D5BC8">
        <w:tc>
          <w:tcPr>
            <w:tcW w:w="675" w:type="dxa"/>
          </w:tcPr>
          <w:p w14:paraId="5D7958C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26</w:t>
            </w:r>
          </w:p>
        </w:tc>
        <w:tc>
          <w:tcPr>
            <w:tcW w:w="2268" w:type="dxa"/>
            <w:vAlign w:val="center"/>
          </w:tcPr>
          <w:p w14:paraId="134F669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муниципальное общеобразовательное учреждение «</w:t>
            </w:r>
            <w:proofErr w:type="spellStart"/>
            <w:r w:rsidRPr="00C372C9">
              <w:rPr>
                <w:sz w:val="20"/>
                <w:szCs w:val="20"/>
              </w:rPr>
              <w:t>Мордвиновская</w:t>
            </w:r>
            <w:proofErr w:type="spellEnd"/>
            <w:r w:rsidRPr="00C372C9">
              <w:rPr>
                <w:sz w:val="20"/>
                <w:szCs w:val="20"/>
              </w:rPr>
              <w:t xml:space="preserve"> средняя школа» Ярославского муниципального района</w:t>
            </w:r>
          </w:p>
        </w:tc>
        <w:tc>
          <w:tcPr>
            <w:tcW w:w="2552" w:type="dxa"/>
            <w:vAlign w:val="bottom"/>
          </w:tcPr>
          <w:p w14:paraId="6820883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150534 </w:t>
            </w:r>
          </w:p>
          <w:p w14:paraId="4315ED5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д. </w:t>
            </w:r>
            <w:proofErr w:type="spellStart"/>
            <w:r w:rsidRPr="00C372C9">
              <w:rPr>
                <w:sz w:val="20"/>
                <w:szCs w:val="20"/>
              </w:rPr>
              <w:t>Мордвиново</w:t>
            </w:r>
            <w:proofErr w:type="spellEnd"/>
            <w:r w:rsidRPr="00C372C9">
              <w:rPr>
                <w:sz w:val="20"/>
                <w:szCs w:val="20"/>
              </w:rPr>
              <w:t xml:space="preserve">, </w:t>
            </w:r>
          </w:p>
          <w:p w14:paraId="3B3EC9C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Школьная, д.10</w:t>
            </w:r>
          </w:p>
          <w:p w14:paraId="72D04A82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3BC74E4B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681370D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4CDC7033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FC91FA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43-52-60</w:t>
            </w:r>
          </w:p>
          <w:p w14:paraId="21D1372C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32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p3mordv@</w:t>
              </w:r>
              <w:r w:rsidRPr="00C372C9">
                <w:rPr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C372C9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372C9">
                <w:rPr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  <w:p w14:paraId="723E481B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612BB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5CD6171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1C41B05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1F17D127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79E3DF4F" w14:textId="77777777" w:rsidTr="009D5BC8">
        <w:tc>
          <w:tcPr>
            <w:tcW w:w="675" w:type="dxa"/>
          </w:tcPr>
          <w:p w14:paraId="243E4D2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27</w:t>
            </w:r>
          </w:p>
        </w:tc>
        <w:tc>
          <w:tcPr>
            <w:tcW w:w="2268" w:type="dxa"/>
            <w:vAlign w:val="center"/>
          </w:tcPr>
          <w:p w14:paraId="05233B7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общеобразовательное учреждение «Спасская средняя </w:t>
            </w:r>
            <w:proofErr w:type="gramStart"/>
            <w:r w:rsidRPr="00C372C9">
              <w:rPr>
                <w:sz w:val="20"/>
                <w:szCs w:val="20"/>
              </w:rPr>
              <w:t>школа»  Ярославского</w:t>
            </w:r>
            <w:proofErr w:type="gramEnd"/>
            <w:r w:rsidRPr="00C372C9">
              <w:rPr>
                <w:sz w:val="20"/>
                <w:szCs w:val="20"/>
              </w:rPr>
              <w:t xml:space="preserve"> муниципального района </w:t>
            </w:r>
          </w:p>
        </w:tc>
        <w:tc>
          <w:tcPr>
            <w:tcW w:w="2552" w:type="dxa"/>
            <w:vAlign w:val="bottom"/>
          </w:tcPr>
          <w:p w14:paraId="33AD440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150542 </w:t>
            </w:r>
          </w:p>
          <w:p w14:paraId="1918C8A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 с. Спас-Виталий, д.6</w:t>
            </w:r>
          </w:p>
          <w:p w14:paraId="66D62992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4105B8C1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138DA17A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3B78853C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C2651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94-17-58</w:t>
            </w:r>
          </w:p>
          <w:p w14:paraId="1676AAE6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33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spas-vitali@yandex.ru</w:t>
              </w:r>
            </w:hyperlink>
            <w:r w:rsidRPr="00C372C9">
              <w:rPr>
                <w:sz w:val="20"/>
                <w:szCs w:val="20"/>
              </w:rPr>
              <w:t xml:space="preserve"> </w:t>
            </w:r>
          </w:p>
          <w:p w14:paraId="6186F93E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14A880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3D90FC5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7E2D2DC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26432B6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5B0DD458" w14:textId="77777777" w:rsidTr="009D5BC8">
        <w:tc>
          <w:tcPr>
            <w:tcW w:w="675" w:type="dxa"/>
          </w:tcPr>
          <w:p w14:paraId="35FAC6F2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28</w:t>
            </w:r>
          </w:p>
        </w:tc>
        <w:tc>
          <w:tcPr>
            <w:tcW w:w="2268" w:type="dxa"/>
            <w:vAlign w:val="center"/>
          </w:tcPr>
          <w:p w14:paraId="70AF0575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муниципальное образовательное </w:t>
            </w:r>
            <w:proofErr w:type="gramStart"/>
            <w:r w:rsidRPr="00C372C9">
              <w:rPr>
                <w:sz w:val="20"/>
                <w:szCs w:val="20"/>
              </w:rPr>
              <w:t>учреждение  средняя</w:t>
            </w:r>
            <w:proofErr w:type="gramEnd"/>
            <w:r w:rsidRPr="00C372C9">
              <w:rPr>
                <w:sz w:val="20"/>
                <w:szCs w:val="20"/>
              </w:rPr>
              <w:t xml:space="preserve"> общеобразовательная школа поселка Ярославка</w:t>
            </w:r>
          </w:p>
        </w:tc>
        <w:tc>
          <w:tcPr>
            <w:tcW w:w="2552" w:type="dxa"/>
            <w:vAlign w:val="bottom"/>
          </w:tcPr>
          <w:p w14:paraId="057147A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150505</w:t>
            </w:r>
          </w:p>
          <w:p w14:paraId="65D685BE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п. Ярославка, д. 1г</w:t>
            </w:r>
          </w:p>
          <w:p w14:paraId="71D5AD13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2D5DB70D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7F443F0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8327FB9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76-22-18</w:t>
            </w:r>
          </w:p>
          <w:p w14:paraId="445AE56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34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yaroslavka-soh@yandex.ru</w:t>
              </w:r>
            </w:hyperlink>
          </w:p>
          <w:p w14:paraId="6E1F6A5F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40A311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38BC9406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358783A5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2AD22623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12:00 - 17:00</w:t>
            </w:r>
          </w:p>
        </w:tc>
      </w:tr>
      <w:tr w:rsidR="00C372C9" w:rsidRPr="00C372C9" w14:paraId="6C4FC2FD" w14:textId="77777777" w:rsidTr="009D5BC8">
        <w:tc>
          <w:tcPr>
            <w:tcW w:w="675" w:type="dxa"/>
          </w:tcPr>
          <w:p w14:paraId="3C9826A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29</w:t>
            </w:r>
          </w:p>
        </w:tc>
        <w:tc>
          <w:tcPr>
            <w:tcW w:w="2268" w:type="dxa"/>
            <w:vAlign w:val="center"/>
          </w:tcPr>
          <w:p w14:paraId="3410E4F0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color w:val="000000"/>
                <w:sz w:val="20"/>
                <w:szCs w:val="20"/>
              </w:rPr>
              <w:t xml:space="preserve">муниципальное общеобразовательное учреждение «Средняя школа имени Ф.И. </w:t>
            </w:r>
            <w:proofErr w:type="gramStart"/>
            <w:r w:rsidRPr="00C372C9">
              <w:rPr>
                <w:color w:val="000000"/>
                <w:sz w:val="20"/>
                <w:szCs w:val="20"/>
              </w:rPr>
              <w:t xml:space="preserve">Толбухина» </w:t>
            </w:r>
            <w:r w:rsidRPr="00C372C9">
              <w:rPr>
                <w:sz w:val="20"/>
                <w:szCs w:val="20"/>
              </w:rPr>
              <w:t xml:space="preserve"> </w:t>
            </w:r>
            <w:r w:rsidRPr="00C372C9">
              <w:rPr>
                <w:color w:val="000000"/>
                <w:sz w:val="20"/>
                <w:szCs w:val="20"/>
              </w:rPr>
              <w:t>Ярославского</w:t>
            </w:r>
            <w:proofErr w:type="gramEnd"/>
            <w:r w:rsidRPr="00C372C9">
              <w:rPr>
                <w:color w:val="000000"/>
                <w:sz w:val="20"/>
                <w:szCs w:val="20"/>
              </w:rPr>
              <w:t xml:space="preserve"> муниципального района </w:t>
            </w:r>
          </w:p>
        </w:tc>
        <w:tc>
          <w:tcPr>
            <w:tcW w:w="2552" w:type="dxa"/>
            <w:vAlign w:val="bottom"/>
          </w:tcPr>
          <w:p w14:paraId="072B8B1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150513</w:t>
            </w:r>
          </w:p>
          <w:p w14:paraId="2C843BF7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 xml:space="preserve">с. Андроники, </w:t>
            </w:r>
          </w:p>
          <w:p w14:paraId="67FD2C33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ул. Ярославская, д. 15</w:t>
            </w:r>
          </w:p>
          <w:p w14:paraId="76958694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  <w:p w14:paraId="6158C4BD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58072EF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76-66-51</w:t>
            </w:r>
          </w:p>
          <w:p w14:paraId="4BC6005B" w14:textId="77777777" w:rsidR="00C372C9" w:rsidRPr="00C372C9" w:rsidRDefault="00C372C9" w:rsidP="00C372C9">
            <w:pPr>
              <w:rPr>
                <w:sz w:val="20"/>
                <w:szCs w:val="20"/>
              </w:rPr>
            </w:pPr>
            <w:hyperlink r:id="rId35" w:history="1">
              <w:r w:rsidRPr="00C372C9">
                <w:rPr>
                  <w:color w:val="0000FF"/>
                  <w:sz w:val="20"/>
                  <w:szCs w:val="20"/>
                  <w:u w:val="single"/>
                </w:rPr>
                <w:t>tolbuhino@mail.ru</w:t>
              </w:r>
            </w:hyperlink>
          </w:p>
          <w:p w14:paraId="0608927B" w14:textId="77777777" w:rsidR="00C372C9" w:rsidRPr="00C372C9" w:rsidRDefault="00C372C9" w:rsidP="00C372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E82FFC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Вторник</w:t>
            </w:r>
          </w:p>
          <w:p w14:paraId="13858BF9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Четверг</w:t>
            </w:r>
          </w:p>
          <w:p w14:paraId="0557967E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</w:p>
          <w:p w14:paraId="0C351ABF" w14:textId="77777777" w:rsidR="00C372C9" w:rsidRPr="00C372C9" w:rsidRDefault="00C372C9" w:rsidP="00C372C9">
            <w:pPr>
              <w:jc w:val="center"/>
              <w:rPr>
                <w:sz w:val="20"/>
                <w:szCs w:val="20"/>
              </w:rPr>
            </w:pPr>
            <w:r w:rsidRPr="00C372C9">
              <w:rPr>
                <w:sz w:val="20"/>
                <w:szCs w:val="20"/>
              </w:rPr>
              <w:t>12:00 – 16:30</w:t>
            </w:r>
          </w:p>
        </w:tc>
      </w:tr>
    </w:tbl>
    <w:p w14:paraId="4AF84731" w14:textId="77777777" w:rsidR="00C372C9" w:rsidRPr="00C372C9" w:rsidRDefault="00C372C9" w:rsidP="00C372C9">
      <w:pPr>
        <w:rPr>
          <w:b/>
          <w:sz w:val="28"/>
          <w:szCs w:val="28"/>
        </w:rPr>
      </w:pPr>
    </w:p>
    <w:p w14:paraId="3214B855" w14:textId="77777777" w:rsidR="00C372C9" w:rsidRDefault="00C372C9" w:rsidP="00290219">
      <w:pPr>
        <w:autoSpaceDE w:val="0"/>
        <w:autoSpaceDN w:val="0"/>
        <w:adjustRightInd w:val="0"/>
        <w:ind w:firstLine="689"/>
        <w:jc w:val="both"/>
        <w:rPr>
          <w:rFonts w:eastAsiaTheme="minorHAnsi"/>
          <w:sz w:val="28"/>
          <w:szCs w:val="28"/>
          <w:lang w:eastAsia="en-US"/>
        </w:rPr>
      </w:pPr>
    </w:p>
    <w:p w14:paraId="05C7CBB4" w14:textId="77777777" w:rsidR="00D50BDF" w:rsidRDefault="00D50BDF" w:rsidP="00CC20A6">
      <w:pPr>
        <w:ind w:left="6663"/>
        <w:rPr>
          <w:sz w:val="20"/>
          <w:szCs w:val="28"/>
        </w:rPr>
      </w:pPr>
    </w:p>
    <w:p w14:paraId="0639F5C4" w14:textId="7545C62F" w:rsidR="00CC20A6" w:rsidRPr="00CC20A6" w:rsidRDefault="00D50BDF" w:rsidP="00CC20A6">
      <w:pPr>
        <w:jc w:val="center"/>
        <w:outlineLvl w:val="0"/>
        <w:rPr>
          <w:b/>
          <w:bCs/>
          <w:caps/>
          <w:kern w:val="36"/>
        </w:rPr>
      </w:pPr>
      <w:bookmarkStart w:id="0" w:name="_Hlk86744016"/>
      <w:r>
        <w:rPr>
          <w:b/>
          <w:bCs/>
          <w:caps/>
          <w:kern w:val="36"/>
        </w:rPr>
        <w:lastRenderedPageBreak/>
        <w:t xml:space="preserve">Форма </w:t>
      </w:r>
      <w:r w:rsidR="00CC20A6" w:rsidRPr="00CC20A6">
        <w:rPr>
          <w:b/>
          <w:bCs/>
          <w:caps/>
          <w:kern w:val="36"/>
        </w:rPr>
        <w:t>ЗАЯВЛЕНИ</w:t>
      </w:r>
      <w:r>
        <w:rPr>
          <w:b/>
          <w:bCs/>
          <w:caps/>
          <w:kern w:val="36"/>
        </w:rPr>
        <w:t>я о постановке на учет для зачисления в дошкольную образовательную организацию</w:t>
      </w:r>
    </w:p>
    <w:bookmarkEnd w:id="0"/>
    <w:p w14:paraId="78960AC2" w14:textId="77777777" w:rsidR="00CC20A6" w:rsidRPr="00CC20A6" w:rsidRDefault="00CC20A6" w:rsidP="00CC20A6">
      <w:pPr>
        <w:jc w:val="both"/>
        <w:rPr>
          <w:sz w:val="20"/>
          <w:szCs w:val="20"/>
        </w:rPr>
      </w:pPr>
      <w:r w:rsidRPr="00CC20A6">
        <w:rPr>
          <w:sz w:val="20"/>
          <w:szCs w:val="20"/>
        </w:rPr>
        <w:t>Прошу поставить моего ребенка на учет для зачисления в образовательное учреждение, реализующее основную общеобразовательную программу дошкольного образования.</w:t>
      </w:r>
    </w:p>
    <w:tbl>
      <w:tblPr>
        <w:tblW w:w="9386" w:type="dxa"/>
        <w:tblBorders>
          <w:top w:val="single" w:sz="6" w:space="0" w:color="000000"/>
          <w:left w:val="single" w:sz="6" w:space="0" w:color="000000"/>
        </w:tblBorders>
        <w:tblLook w:val="04A0" w:firstRow="1" w:lastRow="0" w:firstColumn="1" w:lastColumn="0" w:noHBand="0" w:noVBand="1"/>
      </w:tblPr>
      <w:tblGrid>
        <w:gridCol w:w="9386"/>
      </w:tblGrid>
      <w:tr w:rsidR="00CC20A6" w:rsidRPr="00CC20A6" w14:paraId="22483D94" w14:textId="77777777" w:rsidTr="009D5BC8">
        <w:tc>
          <w:tcPr>
            <w:tcW w:w="9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27BB46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Сведения о ребенке:</w:t>
            </w:r>
          </w:p>
        </w:tc>
      </w:tr>
      <w:tr w:rsidR="00CC20A6" w:rsidRPr="00CC20A6" w14:paraId="6B07AEBB" w14:textId="77777777" w:rsidTr="009D5BC8">
        <w:trPr>
          <w:trHeight w:val="207"/>
        </w:trPr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6F25BD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Фамилия</w:t>
            </w:r>
          </w:p>
        </w:tc>
      </w:tr>
      <w:tr w:rsidR="00CC20A6" w:rsidRPr="00CC20A6" w14:paraId="13D9D93B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C72B6E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Имя</w:t>
            </w:r>
          </w:p>
        </w:tc>
      </w:tr>
      <w:tr w:rsidR="00CC20A6" w:rsidRPr="00CC20A6" w14:paraId="766BE310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6F5DBD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Отчество (при наличии)</w:t>
            </w:r>
          </w:p>
        </w:tc>
      </w:tr>
      <w:tr w:rsidR="00CC20A6" w:rsidRPr="00CC20A6" w14:paraId="37AE0D46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F2E0FD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Пол</w:t>
            </w:r>
          </w:p>
        </w:tc>
      </w:tr>
      <w:tr w:rsidR="00CC20A6" w:rsidRPr="00CC20A6" w14:paraId="4FAF476D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3FF539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Дата рождения</w:t>
            </w:r>
          </w:p>
        </w:tc>
      </w:tr>
      <w:tr w:rsidR="00CC20A6" w:rsidRPr="00CC20A6" w14:paraId="39655BC0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53F186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Место рождения</w:t>
            </w:r>
          </w:p>
        </w:tc>
      </w:tr>
      <w:tr w:rsidR="00CC20A6" w:rsidRPr="00CC20A6" w14:paraId="6F4F57A8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7DA5D4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Реквизиты свидетельства о рождении ребенка:</w:t>
            </w:r>
          </w:p>
        </w:tc>
      </w:tr>
      <w:tr w:rsidR="00CC20A6" w:rsidRPr="00CC20A6" w14:paraId="019C005E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E2B73A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Серия</w:t>
            </w:r>
          </w:p>
        </w:tc>
      </w:tr>
      <w:tr w:rsidR="00CC20A6" w:rsidRPr="00CC20A6" w14:paraId="5F2E99E8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C6D6E3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Номер</w:t>
            </w:r>
          </w:p>
        </w:tc>
      </w:tr>
      <w:tr w:rsidR="00CC20A6" w:rsidRPr="00CC20A6" w14:paraId="57EF6BD4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D33D9D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Адрес фактического проживания</w:t>
            </w:r>
          </w:p>
        </w:tc>
      </w:tr>
      <w:tr w:rsidR="00CC20A6" w:rsidRPr="00CC20A6" w14:paraId="3B864F98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087BE9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Дополнительные сведения об адресе фактического проживания</w:t>
            </w:r>
          </w:p>
        </w:tc>
      </w:tr>
      <w:tr w:rsidR="00CC20A6" w:rsidRPr="00CC20A6" w14:paraId="156BA39C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A84BAB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Наличие льготы</w:t>
            </w:r>
          </w:p>
        </w:tc>
      </w:tr>
      <w:tr w:rsidR="00CC20A6" w:rsidRPr="00CC20A6" w14:paraId="381C812F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704BE5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Сведения о желаемых учреждениях и специфике групп:</w:t>
            </w:r>
          </w:p>
        </w:tc>
      </w:tr>
      <w:tr w:rsidR="00CC20A6" w:rsidRPr="00CC20A6" w14:paraId="3D61855F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94BE9E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Желаемый год зачисления</w:t>
            </w:r>
          </w:p>
        </w:tc>
      </w:tr>
      <w:tr w:rsidR="00CC20A6" w:rsidRPr="00CC20A6" w14:paraId="63540C3F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1465C69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Желаемые учреждения:</w:t>
            </w:r>
          </w:p>
        </w:tc>
      </w:tr>
      <w:tr w:rsidR="00CC20A6" w:rsidRPr="00CC20A6" w14:paraId="42F3D2C1" w14:textId="77777777" w:rsidTr="009D5BC8">
        <w:trPr>
          <w:trHeight w:val="253"/>
        </w:trPr>
        <w:tc>
          <w:tcPr>
            <w:tcW w:w="9386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66C081" w14:textId="77777777" w:rsidR="00CC20A6" w:rsidRPr="00CC20A6" w:rsidRDefault="00CC20A6" w:rsidP="00CC20A6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Направленность дошкольной группы, потребность в создании специальных условий:</w:t>
            </w:r>
          </w:p>
        </w:tc>
      </w:tr>
      <w:tr w:rsidR="00CC20A6" w:rsidRPr="00CC20A6" w14:paraId="6E4992FB" w14:textId="77777777" w:rsidTr="009D5BC8">
        <w:trPr>
          <w:trHeight w:val="288"/>
        </w:trPr>
        <w:tc>
          <w:tcPr>
            <w:tcW w:w="93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E9114E" w14:textId="77777777" w:rsidR="00CC20A6" w:rsidRPr="00CC20A6" w:rsidRDefault="00CC20A6" w:rsidP="00CC20A6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Режим пребывания:</w:t>
            </w:r>
          </w:p>
        </w:tc>
      </w:tr>
      <w:tr w:rsidR="00CC20A6" w:rsidRPr="00CC20A6" w14:paraId="56AACF17" w14:textId="77777777" w:rsidTr="009D5BC8">
        <w:trPr>
          <w:trHeight w:val="346"/>
        </w:trPr>
        <w:tc>
          <w:tcPr>
            <w:tcW w:w="93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98A97D" w14:textId="77777777" w:rsidR="00CC20A6" w:rsidRPr="00CC20A6" w:rsidRDefault="00CC20A6" w:rsidP="00CC20A6">
            <w:pPr>
              <w:spacing w:before="100" w:beforeAutospacing="1" w:after="100" w:afterAutospacing="1"/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Желаемая дата приема на обучение</w:t>
            </w:r>
          </w:p>
        </w:tc>
      </w:tr>
      <w:tr w:rsidR="00CC20A6" w:rsidRPr="00CC20A6" w14:paraId="74260819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D78569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Сведения о заявителе:</w:t>
            </w:r>
          </w:p>
        </w:tc>
      </w:tr>
      <w:tr w:rsidR="00CC20A6" w:rsidRPr="00CC20A6" w14:paraId="2AB8A85B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11AA21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Фамилия</w:t>
            </w:r>
          </w:p>
        </w:tc>
      </w:tr>
      <w:tr w:rsidR="00CC20A6" w:rsidRPr="00CC20A6" w14:paraId="13FEB97F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1F61FC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Имя</w:t>
            </w:r>
          </w:p>
        </w:tc>
      </w:tr>
      <w:tr w:rsidR="00CC20A6" w:rsidRPr="00CC20A6" w14:paraId="7446859A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1EF26A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Отчество (при наличии)</w:t>
            </w:r>
          </w:p>
        </w:tc>
      </w:tr>
      <w:tr w:rsidR="00CC20A6" w:rsidRPr="00CC20A6" w14:paraId="65511B9B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04E85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Документ, удостоверяющий личность:</w:t>
            </w:r>
          </w:p>
        </w:tc>
      </w:tr>
      <w:tr w:rsidR="00CC20A6" w:rsidRPr="00CC20A6" w14:paraId="6846B1FF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9CFA99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Тип документа</w:t>
            </w:r>
          </w:p>
        </w:tc>
      </w:tr>
      <w:tr w:rsidR="00CC20A6" w:rsidRPr="00CC20A6" w14:paraId="32564AAE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276B8F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Серия (при наличии)</w:t>
            </w:r>
          </w:p>
        </w:tc>
      </w:tr>
      <w:tr w:rsidR="00CC20A6" w:rsidRPr="00CC20A6" w14:paraId="2E9804D9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7BC742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Номер</w:t>
            </w:r>
          </w:p>
        </w:tc>
      </w:tr>
      <w:tr w:rsidR="00CC20A6" w:rsidRPr="00CC20A6" w14:paraId="7E10D9C3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FEB274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Орган, выдавший документ</w:t>
            </w:r>
          </w:p>
        </w:tc>
      </w:tr>
      <w:tr w:rsidR="00CC20A6" w:rsidRPr="00CC20A6" w14:paraId="115301D9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7F14EF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Дата выдачи</w:t>
            </w:r>
          </w:p>
        </w:tc>
      </w:tr>
      <w:tr w:rsidR="00CC20A6" w:rsidRPr="00CC20A6" w14:paraId="5365565C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7AA053" w14:textId="77777777" w:rsidR="00CC20A6" w:rsidRPr="00CC20A6" w:rsidRDefault="00CC20A6" w:rsidP="00CC20A6">
            <w:pPr>
              <w:rPr>
                <w:b/>
                <w:bCs/>
                <w:sz w:val="18"/>
                <w:szCs w:val="20"/>
              </w:rPr>
            </w:pPr>
            <w:r w:rsidRPr="00CC20A6">
              <w:rPr>
                <w:b/>
                <w:bCs/>
                <w:sz w:val="18"/>
                <w:szCs w:val="20"/>
              </w:rPr>
              <w:t>Контактные данные:</w:t>
            </w:r>
          </w:p>
        </w:tc>
      </w:tr>
      <w:tr w:rsidR="00CC20A6" w:rsidRPr="00CC20A6" w14:paraId="5E26EBF3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AEE8D3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Телефон (при наличии)</w:t>
            </w:r>
          </w:p>
        </w:tc>
      </w:tr>
      <w:tr w:rsidR="00CC20A6" w:rsidRPr="00CC20A6" w14:paraId="49EB7E42" w14:textId="77777777" w:rsidTr="009D5BC8">
        <w:tc>
          <w:tcPr>
            <w:tcW w:w="93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36A884" w14:textId="77777777" w:rsidR="00CC20A6" w:rsidRPr="00CC20A6" w:rsidRDefault="00CC20A6" w:rsidP="00CC20A6">
            <w:pPr>
              <w:rPr>
                <w:sz w:val="18"/>
                <w:szCs w:val="20"/>
              </w:rPr>
            </w:pPr>
            <w:r w:rsidRPr="00CC20A6">
              <w:rPr>
                <w:sz w:val="18"/>
                <w:szCs w:val="20"/>
              </w:rPr>
              <w:t>Адрес электронной почты (при наличии)</w:t>
            </w:r>
          </w:p>
        </w:tc>
      </w:tr>
    </w:tbl>
    <w:p w14:paraId="6A578D8E" w14:textId="77777777" w:rsidR="00CC20A6" w:rsidRPr="00CC20A6" w:rsidRDefault="00CC20A6" w:rsidP="00CC20A6">
      <w:pPr>
        <w:jc w:val="both"/>
        <w:rPr>
          <w:sz w:val="14"/>
          <w:szCs w:val="14"/>
        </w:rPr>
      </w:pPr>
      <w:r w:rsidRPr="00CC20A6">
        <w:rPr>
          <w:sz w:val="14"/>
          <w:szCs w:val="14"/>
        </w:rPr>
        <w:t>x Даю свое согласие на обработку своих персональных данных и персональных данных моего ребенка, необходимых для получения услуги, в соответствии                        с Федеральным законом от 27 июля 2006 года № 152-ФЗ "О персональных данных", с целью постановки ее (его) на учет для предоставления места в образовательном учреждении, реализующем основную общеобразовательную программу дошкольного образования. Я подтверждаю, что действую свободно по своей воле и в интересах ребенка, законным представителем которого являюсь. Данное согласие может быть отозвано в любой момент по моему письменному заявлению.</w:t>
      </w:r>
    </w:p>
    <w:p w14:paraId="3BDE69C9" w14:textId="77777777" w:rsidR="00CC20A6" w:rsidRPr="00CC20A6" w:rsidRDefault="00CC20A6" w:rsidP="00CC20A6">
      <w:pPr>
        <w:rPr>
          <w:sz w:val="14"/>
          <w:szCs w:val="14"/>
        </w:rPr>
      </w:pPr>
    </w:p>
    <w:p w14:paraId="5E8D1EC2" w14:textId="77777777" w:rsidR="00CC20A6" w:rsidRPr="00CC20A6" w:rsidRDefault="00CC20A6" w:rsidP="00CC20A6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CC20A6">
        <w:rPr>
          <w:rFonts w:eastAsia="Calibri"/>
          <w:sz w:val="22"/>
          <w:szCs w:val="22"/>
          <w:lang w:eastAsia="en-US"/>
        </w:rPr>
        <w:t>__________                                   _________________                       ____________________________</w:t>
      </w:r>
    </w:p>
    <w:p w14:paraId="66E1D10A" w14:textId="77777777" w:rsidR="00CC20A6" w:rsidRPr="00CC20A6" w:rsidRDefault="00CC20A6" w:rsidP="00CC20A6">
      <w:pPr>
        <w:tabs>
          <w:tab w:val="left" w:pos="540"/>
        </w:tabs>
        <w:jc w:val="both"/>
      </w:pPr>
      <w:r w:rsidRPr="00CC20A6">
        <w:t xml:space="preserve">         </w:t>
      </w:r>
      <w:r w:rsidRPr="00CC20A6">
        <w:rPr>
          <w:vertAlign w:val="superscript"/>
        </w:rPr>
        <w:t>(дата)</w:t>
      </w:r>
      <w:r w:rsidRPr="00CC20A6">
        <w:tab/>
      </w:r>
      <w:r w:rsidRPr="00CC20A6">
        <w:tab/>
      </w:r>
      <w:r w:rsidRPr="00CC20A6">
        <w:tab/>
        <w:t xml:space="preserve">            </w:t>
      </w:r>
      <w:proofErr w:type="gramStart"/>
      <w:r w:rsidRPr="00CC20A6">
        <w:t xml:space="preserve">   </w:t>
      </w:r>
      <w:r w:rsidRPr="00CC20A6">
        <w:rPr>
          <w:vertAlign w:val="superscript"/>
        </w:rPr>
        <w:t>(</w:t>
      </w:r>
      <w:proofErr w:type="gramEnd"/>
      <w:r w:rsidRPr="00CC20A6">
        <w:rPr>
          <w:vertAlign w:val="superscript"/>
        </w:rPr>
        <w:t>подпись)</w:t>
      </w:r>
      <w:r w:rsidRPr="00CC20A6">
        <w:tab/>
        <w:t xml:space="preserve">                                  </w:t>
      </w:r>
      <w:r w:rsidRPr="00CC20A6">
        <w:rPr>
          <w:vertAlign w:val="superscript"/>
        </w:rPr>
        <w:t xml:space="preserve"> (расшифровка подписи)</w:t>
      </w:r>
    </w:p>
    <w:p w14:paraId="001D614D" w14:textId="77777777" w:rsidR="00CC20A6" w:rsidRPr="00CC20A6" w:rsidRDefault="00CC20A6" w:rsidP="00CC20A6">
      <w:pPr>
        <w:ind w:left="6663"/>
        <w:rPr>
          <w:sz w:val="20"/>
          <w:szCs w:val="28"/>
        </w:rPr>
      </w:pPr>
    </w:p>
    <w:p w14:paraId="022A7356" w14:textId="77777777" w:rsidR="00CC20A6" w:rsidRPr="00CC20A6" w:rsidRDefault="00CC20A6" w:rsidP="00CC20A6">
      <w:pPr>
        <w:ind w:left="6663"/>
        <w:rPr>
          <w:sz w:val="20"/>
          <w:szCs w:val="28"/>
        </w:rPr>
      </w:pPr>
    </w:p>
    <w:p w14:paraId="1F311A83" w14:textId="77777777" w:rsidR="00D50BDF" w:rsidRDefault="00D50BDF" w:rsidP="00D50BDF">
      <w:pPr>
        <w:rPr>
          <w:sz w:val="20"/>
          <w:szCs w:val="28"/>
        </w:rPr>
      </w:pPr>
    </w:p>
    <w:p w14:paraId="6A3C3A08" w14:textId="77777777" w:rsidR="00D50BDF" w:rsidRDefault="00D50BDF" w:rsidP="00D50BDF">
      <w:pPr>
        <w:rPr>
          <w:sz w:val="20"/>
          <w:szCs w:val="28"/>
        </w:rPr>
      </w:pPr>
    </w:p>
    <w:p w14:paraId="2BBCD056" w14:textId="77777777" w:rsidR="00D50BDF" w:rsidRDefault="00D50BDF" w:rsidP="00D50BDF">
      <w:pPr>
        <w:rPr>
          <w:sz w:val="20"/>
          <w:szCs w:val="28"/>
        </w:rPr>
      </w:pPr>
    </w:p>
    <w:p w14:paraId="2ED757E0" w14:textId="77777777" w:rsidR="00D50BDF" w:rsidRDefault="00D50BDF" w:rsidP="00D50BDF">
      <w:pPr>
        <w:rPr>
          <w:sz w:val="20"/>
          <w:szCs w:val="28"/>
        </w:rPr>
      </w:pPr>
    </w:p>
    <w:p w14:paraId="095346F8" w14:textId="77777777" w:rsidR="00D50BDF" w:rsidRDefault="00D50BDF" w:rsidP="00D50BDF">
      <w:pPr>
        <w:rPr>
          <w:sz w:val="20"/>
          <w:szCs w:val="28"/>
        </w:rPr>
      </w:pPr>
    </w:p>
    <w:p w14:paraId="6885C413" w14:textId="77777777" w:rsidR="00D50BDF" w:rsidRDefault="00D50BDF" w:rsidP="00D50BDF">
      <w:pPr>
        <w:rPr>
          <w:sz w:val="20"/>
          <w:szCs w:val="28"/>
        </w:rPr>
      </w:pPr>
    </w:p>
    <w:p w14:paraId="546848A8" w14:textId="77777777" w:rsidR="00D50BDF" w:rsidRDefault="00D50BDF" w:rsidP="00D50BDF">
      <w:pPr>
        <w:rPr>
          <w:sz w:val="20"/>
          <w:szCs w:val="28"/>
        </w:rPr>
      </w:pPr>
    </w:p>
    <w:p w14:paraId="1BC7C633" w14:textId="77777777" w:rsidR="00D50BDF" w:rsidRDefault="00D50BDF" w:rsidP="00D50BDF">
      <w:pPr>
        <w:rPr>
          <w:sz w:val="20"/>
          <w:szCs w:val="28"/>
        </w:rPr>
      </w:pPr>
    </w:p>
    <w:p w14:paraId="7DBD23B4" w14:textId="77777777" w:rsidR="00D50BDF" w:rsidRDefault="00D50BDF" w:rsidP="00D50BDF">
      <w:pPr>
        <w:rPr>
          <w:sz w:val="20"/>
          <w:szCs w:val="28"/>
        </w:rPr>
      </w:pPr>
    </w:p>
    <w:p w14:paraId="61470558" w14:textId="77777777" w:rsidR="00D50BDF" w:rsidRDefault="00D50BDF" w:rsidP="00D50BDF">
      <w:pPr>
        <w:rPr>
          <w:sz w:val="20"/>
          <w:szCs w:val="28"/>
        </w:rPr>
      </w:pPr>
    </w:p>
    <w:p w14:paraId="6E34E69D" w14:textId="1D0A2C9F" w:rsidR="00CC20A6" w:rsidRPr="00CC20A6" w:rsidRDefault="00D50BDF" w:rsidP="00D50BDF">
      <w:pPr>
        <w:keepNext/>
        <w:suppressAutoHyphens/>
        <w:jc w:val="center"/>
        <w:outlineLvl w:val="4"/>
        <w:rPr>
          <w:rFonts w:cs="Arial"/>
        </w:rPr>
      </w:pPr>
      <w:r w:rsidRPr="00D50BDF">
        <w:rPr>
          <w:b/>
          <w:bCs/>
          <w:iCs/>
          <w:sz w:val="22"/>
          <w:lang w:val="x-none" w:eastAsia="x-none"/>
        </w:rPr>
        <w:lastRenderedPageBreak/>
        <w:t>ФОРМА ЗАЯВЛЕНИЯ</w:t>
      </w:r>
      <w:r>
        <w:rPr>
          <w:b/>
          <w:bCs/>
          <w:iCs/>
          <w:sz w:val="22"/>
          <w:lang w:eastAsia="x-none"/>
        </w:rPr>
        <w:t xml:space="preserve"> РОДИТЕЛЕЙ (ЗАКОННЫХ ПРЕДСТАВИТЕЛЕЙ) О ЗАЧИСЛЕНИИ ДЕТЕЙ В ОБРАЗОВАТЕЛЬНЫЕ ОРГАНИЗАЦИИ</w:t>
      </w:r>
    </w:p>
    <w:p w14:paraId="7E801443" w14:textId="77777777" w:rsidR="00CC20A6" w:rsidRPr="00CC20A6" w:rsidRDefault="00CC20A6" w:rsidP="00CC20A6">
      <w:pP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Заведующему</w:t>
      </w:r>
    </w:p>
    <w:p w14:paraId="129638AB" w14:textId="77777777" w:rsidR="00CC20A6" w:rsidRPr="00CC20A6" w:rsidRDefault="00CC20A6" w:rsidP="00CC20A6">
      <w:pP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____________________________________</w:t>
      </w:r>
    </w:p>
    <w:p w14:paraId="2808A202" w14:textId="77777777" w:rsidR="00CC20A6" w:rsidRPr="00CC20A6" w:rsidRDefault="00CC20A6" w:rsidP="00CC20A6">
      <w:pP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(наименование учреждения)</w:t>
      </w:r>
    </w:p>
    <w:p w14:paraId="6E3BEECE" w14:textId="77777777" w:rsidR="00CC20A6" w:rsidRPr="00CC20A6" w:rsidRDefault="00CC20A6" w:rsidP="00CC20A6">
      <w:pP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от ________________________________</w:t>
      </w:r>
    </w:p>
    <w:p w14:paraId="0C454B00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ins w:id="1" w:author="Марина Соловьева" w:date="2021-10-25T10:29:00Z"/>
          <w:rFonts w:cs="Arial"/>
          <w:sz w:val="20"/>
        </w:rPr>
      </w:pPr>
      <w:r w:rsidRPr="00CC20A6">
        <w:rPr>
          <w:rFonts w:cs="Arial"/>
          <w:sz w:val="20"/>
        </w:rPr>
        <w:t xml:space="preserve">Ф.И.О. родителя (законного представителя) </w:t>
      </w:r>
    </w:p>
    <w:p w14:paraId="595B03B5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____________________________________</w:t>
      </w:r>
    </w:p>
    <w:p w14:paraId="13AA2640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ins w:id="2" w:author="Марина Соловьева" w:date="2021-10-25T10:30:00Z"/>
          <w:rFonts w:cs="Arial"/>
          <w:sz w:val="20"/>
        </w:rPr>
      </w:pPr>
      <w:proofErr w:type="gramStart"/>
      <w:r w:rsidRPr="00CC20A6">
        <w:rPr>
          <w:rFonts w:cs="Arial"/>
          <w:sz w:val="20"/>
        </w:rPr>
        <w:t>Документ</w:t>
      </w:r>
      <w:proofErr w:type="gramEnd"/>
      <w:r w:rsidRPr="00CC20A6">
        <w:rPr>
          <w:rFonts w:cs="Arial"/>
          <w:sz w:val="20"/>
        </w:rPr>
        <w:t xml:space="preserve"> удостоверяющий личность (серия, номер, кем и когда выдан)</w:t>
      </w:r>
    </w:p>
    <w:p w14:paraId="018A2385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____________________________________</w:t>
      </w:r>
    </w:p>
    <w:p w14:paraId="2B81569F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Домашний адрес (место проживания ребенка, место регистрации ребенка)</w:t>
      </w:r>
    </w:p>
    <w:p w14:paraId="1BE4D92C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____________________________________</w:t>
      </w:r>
    </w:p>
    <w:p w14:paraId="356C2FEF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 xml:space="preserve">Реквизиты документа, подтверждающего установление </w:t>
      </w:r>
    </w:p>
    <w:p w14:paraId="1277B5D6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опеки (при наличии)</w:t>
      </w:r>
    </w:p>
    <w:p w14:paraId="158791FC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  <w:r w:rsidRPr="00CC20A6">
        <w:rPr>
          <w:rFonts w:cs="Arial"/>
          <w:sz w:val="20"/>
        </w:rPr>
        <w:t>Контактный телефон__________________</w:t>
      </w:r>
    </w:p>
    <w:p w14:paraId="0CF82FB7" w14:textId="77777777" w:rsidR="00CC20A6" w:rsidRPr="00CC20A6" w:rsidRDefault="00CC20A6" w:rsidP="00CC20A6">
      <w:pPr>
        <w:pBdr>
          <w:bottom w:val="single" w:sz="12" w:space="9" w:color="auto"/>
        </w:pBdr>
        <w:spacing w:line="100" w:lineRule="atLeast"/>
        <w:ind w:left="4956"/>
        <w:jc w:val="both"/>
        <w:rPr>
          <w:rFonts w:cs="Arial"/>
          <w:sz w:val="20"/>
        </w:rPr>
      </w:pPr>
    </w:p>
    <w:p w14:paraId="284B37AE" w14:textId="77777777" w:rsidR="00CC20A6" w:rsidRPr="00CC20A6" w:rsidRDefault="00CC20A6" w:rsidP="00CC20A6">
      <w:pPr>
        <w:spacing w:line="360" w:lineRule="auto"/>
        <w:jc w:val="center"/>
        <w:rPr>
          <w:rFonts w:cs="Arial"/>
          <w:sz w:val="22"/>
        </w:rPr>
      </w:pPr>
      <w:r w:rsidRPr="00CC20A6">
        <w:rPr>
          <w:rFonts w:cs="Arial"/>
          <w:sz w:val="22"/>
        </w:rPr>
        <w:t>заявление.</w:t>
      </w:r>
    </w:p>
    <w:p w14:paraId="68A3CA87" w14:textId="77777777" w:rsidR="00CC20A6" w:rsidRPr="00CC20A6" w:rsidRDefault="00CC20A6" w:rsidP="00CC20A6">
      <w:pPr>
        <w:tabs>
          <w:tab w:val="left" w:pos="9923"/>
        </w:tabs>
        <w:spacing w:line="100" w:lineRule="atLeast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>Прошу зачислить в _____________________________________________________________________________________</w:t>
      </w:r>
    </w:p>
    <w:p w14:paraId="6E9D7F59" w14:textId="77777777" w:rsidR="00CC20A6" w:rsidRPr="00CC20A6" w:rsidRDefault="00CC20A6" w:rsidP="00CC20A6">
      <w:pPr>
        <w:tabs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                                                                             (наименование организации)</w:t>
      </w:r>
    </w:p>
    <w:p w14:paraId="2B2B5F29" w14:textId="77777777" w:rsidR="00CC20A6" w:rsidRPr="00CC20A6" w:rsidRDefault="00CC20A6" w:rsidP="00CC20A6">
      <w:pPr>
        <w:tabs>
          <w:tab w:val="left" w:pos="9923"/>
        </w:tabs>
        <w:spacing w:line="100" w:lineRule="atLeast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>мою-дочь(сына)___________ ___________________________________________________________,</w:t>
      </w:r>
    </w:p>
    <w:p w14:paraId="39EE7C0A" w14:textId="77777777" w:rsidR="00CC20A6" w:rsidRPr="00CC20A6" w:rsidRDefault="00CC20A6" w:rsidP="00CC20A6">
      <w:pPr>
        <w:tabs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   </w:t>
      </w:r>
      <w:r w:rsidRPr="00CC20A6">
        <w:rPr>
          <w:rFonts w:cs="Arial"/>
          <w:sz w:val="20"/>
          <w:szCs w:val="22"/>
        </w:rPr>
        <w:t>(Ф.И.О. ребенка полностью, дата рождения ребенка, реквизиты свидетельства о рождении ребенка)</w:t>
      </w:r>
    </w:p>
    <w:p w14:paraId="0D1964CD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____________________________________________________________________________________, </w:t>
      </w:r>
    </w:p>
    <w:p w14:paraId="223CC5CC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>(место рождения ребенка) проживающего по адресу________________________________________</w:t>
      </w:r>
    </w:p>
    <w:p w14:paraId="107CD4DD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                                                                                                     (место проживания ребенка)</w:t>
      </w:r>
    </w:p>
    <w:p w14:paraId="1FFEED24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на обучение по образовательным программам дошкольного образования в группу общеразвивающей/комбинированной (нужное подчеркнуть) направленности, с режимом пребывания полного/сокращенного дня с «____» ____________ 20___г. </w:t>
      </w:r>
      <w:r w:rsidRPr="00CC20A6">
        <w:rPr>
          <w:rFonts w:cs="Arial"/>
          <w:sz w:val="22"/>
          <w:szCs w:val="22"/>
        </w:rPr>
        <w:br/>
        <w:t xml:space="preserve">Язык образования – ____________, родной язык из числа языков народов России – </w:t>
      </w:r>
      <w:r w:rsidRPr="00CC20A6">
        <w:rPr>
          <w:rFonts w:cs="Arial"/>
          <w:sz w:val="22"/>
          <w:szCs w:val="22"/>
        </w:rPr>
        <w:br/>
        <w:t xml:space="preserve">_______________________________. </w:t>
      </w:r>
      <w:r w:rsidRPr="00CC20A6">
        <w:rPr>
          <w:rFonts w:cs="Arial"/>
          <w:sz w:val="22"/>
          <w:szCs w:val="22"/>
        </w:rPr>
        <w:br/>
        <w:t xml:space="preserve">Потребность в обучении ребенка по адаптированной образовательной программе __________ </w:t>
      </w:r>
      <w:r w:rsidRPr="00CC20A6">
        <w:rPr>
          <w:rFonts w:cs="Arial"/>
          <w:sz w:val="22"/>
          <w:szCs w:val="22"/>
        </w:rPr>
        <w:br/>
        <w:t>Потребность в специальных условиях для организации обучения_____________________________</w:t>
      </w:r>
    </w:p>
    <w:p w14:paraId="11DC432A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>Ф.И.О. матери (полностью)_____________________________________________________________</w:t>
      </w:r>
      <w:r w:rsidRPr="00CC20A6">
        <w:rPr>
          <w:rFonts w:cs="Arial"/>
          <w:sz w:val="22"/>
          <w:szCs w:val="22"/>
        </w:rPr>
        <w:tab/>
      </w:r>
    </w:p>
    <w:p w14:paraId="4A0967DE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Место работы, телефон________________________________________________________________ </w:t>
      </w:r>
    </w:p>
    <w:p w14:paraId="65E27FAB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jc w:val="both"/>
        <w:rPr>
          <w:rFonts w:cs="Arial"/>
          <w:sz w:val="22"/>
          <w:szCs w:val="22"/>
        </w:rPr>
      </w:pPr>
      <w:r w:rsidRPr="00CC20A6">
        <w:rPr>
          <w:rFonts w:cs="Arial"/>
          <w:sz w:val="22"/>
          <w:szCs w:val="22"/>
        </w:rPr>
        <w:t xml:space="preserve">Ф.И.О. отца (полностью)_______________________________________________________________ </w:t>
      </w:r>
    </w:p>
    <w:p w14:paraId="3D48C306" w14:textId="77777777" w:rsidR="00CC20A6" w:rsidRPr="00CC20A6" w:rsidRDefault="00CC20A6" w:rsidP="00CC20A6">
      <w:pPr>
        <w:tabs>
          <w:tab w:val="left" w:pos="9356"/>
          <w:tab w:val="left" w:pos="9923"/>
        </w:tabs>
        <w:spacing w:line="100" w:lineRule="atLeast"/>
        <w:rPr>
          <w:b/>
          <w:sz w:val="22"/>
          <w:szCs w:val="22"/>
        </w:rPr>
      </w:pPr>
      <w:r w:rsidRPr="00CC20A6">
        <w:rPr>
          <w:rFonts w:cs="Arial"/>
          <w:sz w:val="22"/>
          <w:szCs w:val="22"/>
        </w:rPr>
        <w:t>Место работы, телефон ________________________________________________________________</w:t>
      </w:r>
    </w:p>
    <w:p w14:paraId="2B6E9958" w14:textId="77777777" w:rsidR="00CC20A6" w:rsidRPr="00CC20A6" w:rsidRDefault="00CC20A6" w:rsidP="00CC20A6">
      <w:pPr>
        <w:ind w:firstLine="709"/>
        <w:jc w:val="both"/>
        <w:rPr>
          <w:sz w:val="22"/>
          <w:szCs w:val="22"/>
        </w:rPr>
      </w:pPr>
      <w:r w:rsidRPr="00CC20A6">
        <w:rPr>
          <w:b/>
          <w:sz w:val="22"/>
          <w:szCs w:val="22"/>
        </w:rPr>
        <w:t>□</w:t>
      </w:r>
      <w:r w:rsidRPr="00CC20A6">
        <w:rPr>
          <w:sz w:val="22"/>
          <w:szCs w:val="22"/>
        </w:rPr>
        <w:t>С лицензией на осуществление образовательной деятельности, свидетельством о государственной аккредитации учреждения, уставом и основными образовательными программами учреждения ознакомлен(а).</w:t>
      </w:r>
    </w:p>
    <w:p w14:paraId="4CFD887B" w14:textId="77777777" w:rsidR="00CC20A6" w:rsidRPr="00CC20A6" w:rsidRDefault="00CC20A6" w:rsidP="00CC20A6">
      <w:pPr>
        <w:autoSpaceDE w:val="0"/>
        <w:spacing w:after="120"/>
        <w:ind w:firstLine="709"/>
        <w:jc w:val="both"/>
        <w:rPr>
          <w:rFonts w:eastAsia="Calibri"/>
          <w:sz w:val="22"/>
          <w:szCs w:val="22"/>
        </w:rPr>
      </w:pPr>
      <w:r w:rsidRPr="00CC20A6">
        <w:rPr>
          <w:b/>
          <w:sz w:val="22"/>
          <w:szCs w:val="22"/>
        </w:rPr>
        <w:t xml:space="preserve">□ </w:t>
      </w:r>
      <w:r w:rsidRPr="00CC20A6">
        <w:rPr>
          <w:rFonts w:eastAsia="Calibri"/>
          <w:sz w:val="22"/>
          <w:szCs w:val="22"/>
        </w:rPr>
        <w:t>Даю свое согласие на обработку персональных данных моего ребенка (</w:t>
      </w:r>
      <w:r w:rsidRPr="00CC20A6">
        <w:rPr>
          <w:rFonts w:eastAsia="Symbol"/>
          <w:sz w:val="22"/>
          <w:szCs w:val="22"/>
        </w:rPr>
        <w:t xml:space="preserve">Ф.И.О., </w:t>
      </w:r>
      <w:r w:rsidRPr="00CC20A6">
        <w:rPr>
          <w:rFonts w:eastAsia="Calibri"/>
          <w:sz w:val="22"/>
          <w:szCs w:val="22"/>
        </w:rPr>
        <w:t>адрес проживания и номер телефона ребенка, дата рождения) с целью осуществления обучения и воспитания, обеспечения охраны здоровья и создания благоприятных условий для развития личности, информационного обеспечения управления учреждением.</w:t>
      </w:r>
    </w:p>
    <w:p w14:paraId="3569A369" w14:textId="77777777" w:rsidR="00CC20A6" w:rsidRPr="00CC20A6" w:rsidRDefault="00CC20A6" w:rsidP="00CC20A6">
      <w:pPr>
        <w:autoSpaceDE w:val="0"/>
        <w:ind w:firstLine="709"/>
        <w:jc w:val="both"/>
        <w:rPr>
          <w:rFonts w:eastAsia="Calibri"/>
          <w:sz w:val="22"/>
          <w:szCs w:val="22"/>
        </w:rPr>
      </w:pPr>
      <w:r w:rsidRPr="00CC20A6">
        <w:rPr>
          <w:rFonts w:eastAsia="Calibri"/>
          <w:sz w:val="22"/>
          <w:szCs w:val="22"/>
        </w:rPr>
        <w:t xml:space="preserve">Я подтверждаю, что действую свободно по своей воле и в интересах ребенка, законным представителем которого являюсь. </w:t>
      </w:r>
    </w:p>
    <w:p w14:paraId="30AECCFC" w14:textId="77777777" w:rsidR="00CC20A6" w:rsidRPr="00CC20A6" w:rsidRDefault="00CC20A6" w:rsidP="00CC20A6">
      <w:pPr>
        <w:autoSpaceDE w:val="0"/>
        <w:ind w:firstLine="709"/>
        <w:jc w:val="both"/>
        <w:rPr>
          <w:rFonts w:eastAsia="Calibri"/>
          <w:sz w:val="22"/>
          <w:szCs w:val="22"/>
        </w:rPr>
      </w:pPr>
      <w:r w:rsidRPr="00CC20A6">
        <w:rPr>
          <w:rFonts w:eastAsia="Calibri"/>
          <w:sz w:val="22"/>
          <w:szCs w:val="22"/>
        </w:rPr>
        <w:t>Данное согласие может быть отозвано в любой момент по моему письменному заявлению.</w:t>
      </w:r>
    </w:p>
    <w:p w14:paraId="3CFAB138" w14:textId="77777777" w:rsidR="00CC20A6" w:rsidRPr="00CC20A6" w:rsidRDefault="00CC20A6" w:rsidP="00CC20A6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CC20A6">
        <w:rPr>
          <w:rFonts w:eastAsia="Calibri"/>
          <w:sz w:val="22"/>
          <w:szCs w:val="22"/>
        </w:rPr>
        <w:t>________________</w:t>
      </w:r>
      <w:r w:rsidRPr="00CC20A6">
        <w:rPr>
          <w:rFonts w:eastAsia="Calibri"/>
          <w:sz w:val="22"/>
          <w:szCs w:val="22"/>
          <w:lang w:eastAsia="en-US"/>
        </w:rPr>
        <w:t xml:space="preserve">                            _________________                       ________________________</w:t>
      </w:r>
    </w:p>
    <w:p w14:paraId="786D8ABB" w14:textId="77777777" w:rsidR="00CC20A6" w:rsidRPr="00CC20A6" w:rsidRDefault="00CC20A6" w:rsidP="00CC20A6">
      <w:pPr>
        <w:tabs>
          <w:tab w:val="left" w:pos="540"/>
        </w:tabs>
        <w:jc w:val="both"/>
        <w:rPr>
          <w:color w:val="000000"/>
          <w:sz w:val="22"/>
          <w:szCs w:val="22"/>
        </w:rPr>
      </w:pPr>
      <w:r w:rsidRPr="00CC20A6">
        <w:rPr>
          <w:sz w:val="22"/>
          <w:szCs w:val="22"/>
        </w:rPr>
        <w:t xml:space="preserve">            </w:t>
      </w:r>
      <w:r w:rsidRPr="00CC20A6">
        <w:rPr>
          <w:sz w:val="22"/>
          <w:szCs w:val="22"/>
          <w:vertAlign w:val="superscript"/>
        </w:rPr>
        <w:t>(дата)</w:t>
      </w:r>
      <w:r w:rsidRPr="00CC20A6">
        <w:rPr>
          <w:sz w:val="22"/>
          <w:szCs w:val="22"/>
        </w:rPr>
        <w:tab/>
      </w:r>
      <w:r w:rsidRPr="00CC20A6">
        <w:rPr>
          <w:sz w:val="22"/>
          <w:szCs w:val="22"/>
        </w:rPr>
        <w:tab/>
      </w:r>
      <w:r w:rsidRPr="00CC20A6">
        <w:rPr>
          <w:sz w:val="22"/>
          <w:szCs w:val="22"/>
        </w:rPr>
        <w:tab/>
        <w:t xml:space="preserve">            </w:t>
      </w:r>
      <w:proofErr w:type="gramStart"/>
      <w:r w:rsidRPr="00CC20A6">
        <w:rPr>
          <w:sz w:val="22"/>
          <w:szCs w:val="22"/>
        </w:rPr>
        <w:t xml:space="preserve">   </w:t>
      </w:r>
      <w:r w:rsidRPr="00CC20A6">
        <w:rPr>
          <w:sz w:val="22"/>
          <w:szCs w:val="22"/>
          <w:vertAlign w:val="superscript"/>
        </w:rPr>
        <w:t>(</w:t>
      </w:r>
      <w:proofErr w:type="gramEnd"/>
      <w:r w:rsidRPr="00CC20A6">
        <w:rPr>
          <w:sz w:val="22"/>
          <w:szCs w:val="22"/>
          <w:vertAlign w:val="superscript"/>
        </w:rPr>
        <w:t>подпись)</w:t>
      </w:r>
      <w:r w:rsidRPr="00CC20A6">
        <w:rPr>
          <w:sz w:val="22"/>
          <w:szCs w:val="22"/>
        </w:rPr>
        <w:tab/>
        <w:t xml:space="preserve">                                       </w:t>
      </w:r>
      <w:r w:rsidRPr="00CC20A6">
        <w:rPr>
          <w:sz w:val="22"/>
          <w:szCs w:val="22"/>
          <w:vertAlign w:val="superscript"/>
        </w:rPr>
        <w:t xml:space="preserve"> (расшифровка подписи)</w:t>
      </w:r>
    </w:p>
    <w:p w14:paraId="35E0B312" w14:textId="08428931" w:rsidR="00CC20A6" w:rsidRDefault="00CC20A6"/>
    <w:p w14:paraId="7B95D37F" w14:textId="3DDF9FE7" w:rsidR="00CC20A6" w:rsidRDefault="00CC20A6"/>
    <w:p w14:paraId="470648FE" w14:textId="572B1D93" w:rsidR="00CC20A6" w:rsidRDefault="00CC20A6"/>
    <w:p w14:paraId="2C1A806C" w14:textId="0FBD77EB" w:rsidR="00CC20A6" w:rsidRDefault="00CC20A6"/>
    <w:p w14:paraId="03A29BF7" w14:textId="77777777" w:rsidR="00CC20A6" w:rsidRDefault="00CC20A6"/>
    <w:sectPr w:rsidR="00CC2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507"/>
    <w:rsid w:val="00061728"/>
    <w:rsid w:val="00290219"/>
    <w:rsid w:val="002C1794"/>
    <w:rsid w:val="009F12C8"/>
    <w:rsid w:val="00C372C9"/>
    <w:rsid w:val="00CC20A6"/>
    <w:rsid w:val="00D50BDF"/>
    <w:rsid w:val="00F2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FA97"/>
  <w15:docId w15:val="{214A42FB-C680-40C2-AB19-9FC1689D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F12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_2_sun@mail.ru" TargetMode="External"/><Relationship Id="rId13" Type="http://schemas.openxmlformats.org/officeDocument/2006/relationships/hyperlink" Target="mailto:alenyshka.15Yar.obl@mail.ru" TargetMode="External"/><Relationship Id="rId18" Type="http://schemas.openxmlformats.org/officeDocument/2006/relationships/hyperlink" Target="mailto:lastochka-21-tihonowa@ya.ru" TargetMode="External"/><Relationship Id="rId26" Type="http://schemas.openxmlformats.org/officeDocument/2006/relationships/hyperlink" Target="mailto:glebov-sch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ubki36ds@mail.ru" TargetMode="External"/><Relationship Id="rId34" Type="http://schemas.openxmlformats.org/officeDocument/2006/relationships/hyperlink" Target="mailto:yaroslavka-soh@yandex.ru" TargetMode="External"/><Relationship Id="rId7" Type="http://schemas.openxmlformats.org/officeDocument/2006/relationships/hyperlink" Target="mailto:mdou.shapochka1@mail.ru" TargetMode="External"/><Relationship Id="rId12" Type="http://schemas.openxmlformats.org/officeDocument/2006/relationships/hyperlink" Target="mailto:dslenok_mdoy8@mail.ru" TargetMode="External"/><Relationship Id="rId17" Type="http://schemas.openxmlformats.org/officeDocument/2006/relationships/hyperlink" Target="mailto:dou19berezka@mail.ru" TargetMode="External"/><Relationship Id="rId25" Type="http://schemas.openxmlformats.org/officeDocument/2006/relationships/hyperlink" Target="mailto:ananinchk@yandex.ru" TargetMode="External"/><Relationship Id="rId33" Type="http://schemas.openxmlformats.org/officeDocument/2006/relationships/hyperlink" Target="mailto:spas-vitali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eremok-1978@mail.ru" TargetMode="External"/><Relationship Id="rId20" Type="http://schemas.openxmlformats.org/officeDocument/2006/relationships/hyperlink" Target="mailto:yarma_mdoy27@mail.ru" TargetMode="External"/><Relationship Id="rId29" Type="http://schemas.openxmlformats.org/officeDocument/2006/relationships/hyperlink" Target="mailto:grig-school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ekretarobr@yamo.adm.yar.ru" TargetMode="External"/><Relationship Id="rId11" Type="http://schemas.openxmlformats.org/officeDocument/2006/relationships/hyperlink" Target="mailto:suhovaolga1977@mail.ru" TargetMode="External"/><Relationship Id="rId24" Type="http://schemas.openxmlformats.org/officeDocument/2006/relationships/hyperlink" Target="mailto:Lesnaya-polyana2007@yandex.ru" TargetMode="External"/><Relationship Id="rId32" Type="http://schemas.openxmlformats.org/officeDocument/2006/relationships/hyperlink" Target="mailto:p3mordv@mail.ru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yamr.edu.yar.ru" TargetMode="External"/><Relationship Id="rId15" Type="http://schemas.openxmlformats.org/officeDocument/2006/relationships/hyperlink" Target="mailto:mdoudskv16@mail.ru" TargetMode="External"/><Relationship Id="rId23" Type="http://schemas.openxmlformats.org/officeDocument/2006/relationships/hyperlink" Target="mailto:nsh-ds.zawolzhie@yandex.ru" TargetMode="External"/><Relationship Id="rId28" Type="http://schemas.openxmlformats.org/officeDocument/2006/relationships/hyperlink" Target="mailto:Pestretcovo@mail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mdou-ds4@inbox.ru" TargetMode="External"/><Relationship Id="rId19" Type="http://schemas.openxmlformats.org/officeDocument/2006/relationships/hyperlink" Target="mailto:ds.weterok26@mail.ru" TargetMode="External"/><Relationship Id="rId31" Type="http://schemas.openxmlformats.org/officeDocument/2006/relationships/hyperlink" Target="mailto:kurbasch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s3ivushka@rambler.ru" TargetMode="External"/><Relationship Id="rId14" Type="http://schemas.openxmlformats.org/officeDocument/2006/relationships/hyperlink" Target="mailto:dou_kuznechik@mail.ru" TargetMode="External"/><Relationship Id="rId22" Type="http://schemas.openxmlformats.org/officeDocument/2006/relationships/hyperlink" Target="mailto:ds42rodnichok@mail.ru" TargetMode="External"/><Relationship Id="rId27" Type="http://schemas.openxmlformats.org/officeDocument/2006/relationships/hyperlink" Target="mailto:medjagino-07@yandex.ru" TargetMode="External"/><Relationship Id="rId30" Type="http://schemas.openxmlformats.org/officeDocument/2006/relationships/hyperlink" Target="mailto:ivanischevo1@mail.ru" TargetMode="External"/><Relationship Id="rId35" Type="http://schemas.openxmlformats.org/officeDocument/2006/relationships/hyperlink" Target="mailto:tolbuhi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МА</dc:creator>
  <cp:lastModifiedBy>kachalova</cp:lastModifiedBy>
  <cp:revision>3</cp:revision>
  <dcterms:created xsi:type="dcterms:W3CDTF">2021-09-14T07:04:00Z</dcterms:created>
  <dcterms:modified xsi:type="dcterms:W3CDTF">2021-11-02T08:16:00Z</dcterms:modified>
</cp:coreProperties>
</file>